
<file path=[Content_Types].xml><?xml version="1.0" encoding="utf-8"?>
<Types xmlns="http://schemas.openxmlformats.org/package/2006/content-types">
  <Default Extension="emf" ContentType="image/x-emf"/>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0FD965" w14:textId="77777777" w:rsidR="002513AC" w:rsidRDefault="002513AC" w:rsidP="00BC3037">
      <w:pPr>
        <w:pStyle w:val="NRCINSPECTIONMANUAL"/>
        <w:rPr>
          <w:szCs w:val="20"/>
        </w:rPr>
      </w:pPr>
      <w:r>
        <w:tab/>
      </w:r>
      <w:r w:rsidRPr="00BC3037">
        <w:rPr>
          <w:b/>
          <w:bCs/>
          <w:sz w:val="38"/>
          <w:szCs w:val="38"/>
        </w:rPr>
        <w:t>NRC INSPECTION MANUAL</w:t>
      </w:r>
      <w:r>
        <w:tab/>
      </w:r>
      <w:r w:rsidRPr="00275F76">
        <w:rPr>
          <w:szCs w:val="20"/>
        </w:rPr>
        <w:t>IRIB</w:t>
      </w:r>
    </w:p>
    <w:p w14:paraId="170753DA" w14:textId="144F6324" w:rsidR="00D03C51" w:rsidRPr="00D03C51" w:rsidRDefault="005703C5" w:rsidP="005703C5">
      <w:pPr>
        <w:pStyle w:val="IMCIP"/>
      </w:pPr>
      <w:r>
        <w:t>INSPECTION PROCEDURE 71153</w:t>
      </w:r>
    </w:p>
    <w:p w14:paraId="79217722" w14:textId="0DEC74B8" w:rsidR="00861B1D" w:rsidRDefault="00E56FAC" w:rsidP="00F836DC">
      <w:pPr>
        <w:pStyle w:val="Title"/>
      </w:pPr>
      <w:r w:rsidRPr="008F11B0">
        <w:t>FOLLOW</w:t>
      </w:r>
      <w:ins w:id="0" w:author="Author">
        <w:r w:rsidR="00B64979">
          <w:t>-</w:t>
        </w:r>
      </w:ins>
      <w:r w:rsidRPr="008F11B0">
        <w:t>UP OF EVENTS AND NOTICES OF ENFORCEMENT DISCRETION</w:t>
      </w:r>
    </w:p>
    <w:p w14:paraId="02B79920" w14:textId="26F9CB79" w:rsidR="009C5EB5" w:rsidRDefault="009C0AE6" w:rsidP="00E032C0">
      <w:pPr>
        <w:pStyle w:val="EffectiveDate"/>
      </w:pPr>
      <w:r>
        <w:t>Effective Da</w:t>
      </w:r>
      <w:r w:rsidR="00683D8B">
        <w:t>te</w:t>
      </w:r>
      <w:r w:rsidR="009C5EB5">
        <w:t xml:space="preserve">: </w:t>
      </w:r>
      <w:ins w:id="1" w:author="Author">
        <w:r w:rsidR="00B6560A">
          <w:t xml:space="preserve">September </w:t>
        </w:r>
        <w:r w:rsidR="005B393A">
          <w:t>03</w:t>
        </w:r>
        <w:r w:rsidR="00C80B3A">
          <w:t>,</w:t>
        </w:r>
      </w:ins>
      <w:r w:rsidR="00723BD4">
        <w:t xml:space="preserve"> </w:t>
      </w:r>
      <w:ins w:id="2" w:author="Author">
        <w:r w:rsidR="00DF79E4">
          <w:t>20</w:t>
        </w:r>
        <w:r w:rsidR="00005DD6">
          <w:t>2</w:t>
        </w:r>
        <w:r w:rsidR="00B6560A">
          <w:t>5</w:t>
        </w:r>
      </w:ins>
    </w:p>
    <w:p w14:paraId="3E1FEBB3" w14:textId="22B5FEBE" w:rsidR="000463B2" w:rsidRPr="00207B92" w:rsidRDefault="00163E91" w:rsidP="00207B92">
      <w:pPr>
        <w:pStyle w:val="Applicability"/>
      </w:pPr>
      <w:r w:rsidRPr="00207B92">
        <w:t xml:space="preserve">PROGRAM APPLICABILITY: </w:t>
      </w:r>
      <w:r w:rsidR="00571B77" w:rsidRPr="00207B92">
        <w:t>IMC</w:t>
      </w:r>
      <w:r w:rsidR="00AE33CF" w:rsidRPr="00207B92">
        <w:t>s</w:t>
      </w:r>
      <w:r w:rsidR="00571B77" w:rsidRPr="00207B92">
        <w:t xml:space="preserve"> 2515</w:t>
      </w:r>
      <w:r w:rsidR="00723BD4" w:rsidRPr="00207B92">
        <w:t xml:space="preserve"> </w:t>
      </w:r>
      <w:r w:rsidR="00571B77" w:rsidRPr="00207B92">
        <w:t>A</w:t>
      </w:r>
      <w:r w:rsidR="006566C1" w:rsidRPr="00207B92">
        <w:t>,</w:t>
      </w:r>
      <w:r w:rsidR="00571B77" w:rsidRPr="00207B92">
        <w:t xml:space="preserve"> 2201</w:t>
      </w:r>
      <w:r w:rsidR="00723BD4" w:rsidRPr="00207B92">
        <w:t xml:space="preserve"> </w:t>
      </w:r>
      <w:r w:rsidR="00571B77" w:rsidRPr="00207B92">
        <w:t>A</w:t>
      </w:r>
      <w:ins w:id="3" w:author="Author">
        <w:r w:rsidR="00D93B36">
          <w:t>, 2562</w:t>
        </w:r>
      </w:ins>
    </w:p>
    <w:p w14:paraId="076F03AE" w14:textId="60501485" w:rsidR="000463B2" w:rsidRPr="00207B92" w:rsidRDefault="000463B2" w:rsidP="00207B92">
      <w:pPr>
        <w:pStyle w:val="CornerstoneBases"/>
      </w:pPr>
      <w:r w:rsidRPr="00207B92">
        <w:t>CORNERSTONE</w:t>
      </w:r>
      <w:r w:rsidR="00E47E6B" w:rsidRPr="00207B92">
        <w:t>S</w:t>
      </w:r>
      <w:proofErr w:type="gramStart"/>
      <w:r w:rsidRPr="00207B92">
        <w:t>:</w:t>
      </w:r>
      <w:r w:rsidRPr="00207B92">
        <w:tab/>
      </w:r>
      <w:r w:rsidR="00783910" w:rsidRPr="00207B92">
        <w:tab/>
      </w:r>
      <w:r w:rsidR="00E56FAC" w:rsidRPr="00207B92">
        <w:t>ALL</w:t>
      </w:r>
      <w:proofErr w:type="gramEnd"/>
    </w:p>
    <w:p w14:paraId="47529795" w14:textId="36D597A9" w:rsidR="000463B2" w:rsidRPr="00207B92" w:rsidRDefault="000463B2" w:rsidP="00207B92">
      <w:pPr>
        <w:pStyle w:val="CornerstoneBases"/>
      </w:pPr>
      <w:r w:rsidRPr="00207B92">
        <w:t>INSPECTION BASES:</w:t>
      </w:r>
      <w:r w:rsidRPr="00207B92">
        <w:tab/>
      </w:r>
      <w:r w:rsidR="00571B77" w:rsidRPr="00207B92">
        <w:t>See IMC 0308, Attachment</w:t>
      </w:r>
      <w:r w:rsidR="00E4100C" w:rsidRPr="00207B92">
        <w:t> </w:t>
      </w:r>
      <w:r w:rsidR="00571B77" w:rsidRPr="00207B92">
        <w:t>2</w:t>
      </w:r>
    </w:p>
    <w:p w14:paraId="2421F2ED" w14:textId="18A8A0AF" w:rsidR="003D2BF9" w:rsidRPr="002B596C" w:rsidRDefault="00163E91" w:rsidP="00F2491B">
      <w:pPr>
        <w:pStyle w:val="Heading1"/>
      </w:pPr>
      <w:r w:rsidRPr="002B596C">
        <w:t>SAMPLE REQUIREMENTS</w:t>
      </w:r>
      <w:r w:rsidR="000463B2" w:rsidRPr="002B596C">
        <w:t>:</w:t>
      </w:r>
    </w:p>
    <w:tbl>
      <w:tblPr>
        <w:tblW w:w="9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376"/>
        <w:gridCol w:w="850"/>
        <w:gridCol w:w="4047"/>
        <w:gridCol w:w="990"/>
        <w:gridCol w:w="1002"/>
        <w:gridCol w:w="1170"/>
      </w:tblGrid>
      <w:tr w:rsidR="00571B77" w:rsidRPr="002B596C" w14:paraId="34E1FD0F" w14:textId="77777777" w:rsidTr="00D55901">
        <w:trPr>
          <w:jc w:val="center"/>
        </w:trPr>
        <w:tc>
          <w:tcPr>
            <w:tcW w:w="0" w:type="auto"/>
            <w:gridSpan w:val="2"/>
            <w:tcBorders>
              <w:top w:val="double" w:sz="4" w:space="0" w:color="auto"/>
              <w:left w:val="double" w:sz="4" w:space="0" w:color="auto"/>
            </w:tcBorders>
            <w:tcMar>
              <w:top w:w="58" w:type="dxa"/>
              <w:left w:w="58" w:type="dxa"/>
              <w:bottom w:w="58" w:type="dxa"/>
              <w:right w:w="58" w:type="dxa"/>
            </w:tcMar>
            <w:vAlign w:val="center"/>
            <w:hideMark/>
          </w:tcPr>
          <w:p w14:paraId="40A3D7C7" w14:textId="77777777" w:rsidR="00571B77" w:rsidRPr="002B596C" w:rsidRDefault="00571B77" w:rsidP="00D55901">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pPr>
            <w:r w:rsidRPr="002B596C">
              <w:t>Sample Requirements</w:t>
            </w:r>
          </w:p>
        </w:tc>
        <w:tc>
          <w:tcPr>
            <w:tcW w:w="5037" w:type="dxa"/>
            <w:gridSpan w:val="2"/>
            <w:tcBorders>
              <w:top w:val="double" w:sz="4" w:space="0" w:color="auto"/>
              <w:right w:val="double" w:sz="4" w:space="0" w:color="auto"/>
            </w:tcBorders>
            <w:tcMar>
              <w:top w:w="58" w:type="dxa"/>
              <w:left w:w="58" w:type="dxa"/>
              <w:bottom w:w="58" w:type="dxa"/>
              <w:right w:w="58" w:type="dxa"/>
            </w:tcMar>
            <w:vAlign w:val="center"/>
            <w:hideMark/>
          </w:tcPr>
          <w:p w14:paraId="6899CDA6" w14:textId="77777777" w:rsidR="00571B77" w:rsidRPr="002B596C" w:rsidRDefault="00571B77" w:rsidP="00D55901">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pPr>
            <w:r w:rsidRPr="002B596C">
              <w:t>Minimum Baseline Completion Sample Requirements</w:t>
            </w:r>
          </w:p>
        </w:tc>
        <w:tc>
          <w:tcPr>
            <w:tcW w:w="2172" w:type="dxa"/>
            <w:gridSpan w:val="2"/>
            <w:tcBorders>
              <w:top w:val="double" w:sz="4" w:space="0" w:color="auto"/>
              <w:bottom w:val="single" w:sz="4" w:space="0" w:color="auto"/>
              <w:right w:val="double" w:sz="4" w:space="0" w:color="auto"/>
            </w:tcBorders>
            <w:tcMar>
              <w:top w:w="58" w:type="dxa"/>
              <w:left w:w="58" w:type="dxa"/>
            </w:tcMar>
            <w:vAlign w:val="center"/>
          </w:tcPr>
          <w:p w14:paraId="6F7349C5" w14:textId="77777777" w:rsidR="00571B77" w:rsidRPr="002B596C" w:rsidRDefault="00571B77" w:rsidP="00D55901">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pPr>
            <w:r w:rsidRPr="002B596C">
              <w:t>Budgeted Range</w:t>
            </w:r>
          </w:p>
        </w:tc>
      </w:tr>
      <w:tr w:rsidR="00571B77" w:rsidRPr="002B596C" w14:paraId="39193DA4" w14:textId="77777777" w:rsidTr="00D55901">
        <w:trPr>
          <w:trHeight w:val="256"/>
          <w:jc w:val="center"/>
        </w:trPr>
        <w:tc>
          <w:tcPr>
            <w:tcW w:w="0" w:type="auto"/>
            <w:tcBorders>
              <w:left w:val="double" w:sz="4" w:space="0" w:color="auto"/>
              <w:bottom w:val="double" w:sz="4" w:space="0" w:color="auto"/>
            </w:tcBorders>
            <w:tcMar>
              <w:top w:w="58" w:type="dxa"/>
              <w:left w:w="58" w:type="dxa"/>
              <w:bottom w:w="58" w:type="dxa"/>
              <w:right w:w="58" w:type="dxa"/>
            </w:tcMar>
            <w:vAlign w:val="center"/>
          </w:tcPr>
          <w:p w14:paraId="5CB5F0E7" w14:textId="77777777" w:rsidR="00571B77" w:rsidRPr="002B596C" w:rsidRDefault="00571B77" w:rsidP="00D55901">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pPr>
            <w:r w:rsidRPr="002B596C">
              <w:t>Sample Type</w:t>
            </w:r>
          </w:p>
        </w:tc>
        <w:tc>
          <w:tcPr>
            <w:tcW w:w="0" w:type="auto"/>
            <w:tcBorders>
              <w:bottom w:val="double" w:sz="4" w:space="0" w:color="auto"/>
            </w:tcBorders>
            <w:tcMar>
              <w:top w:w="58" w:type="dxa"/>
              <w:left w:w="58" w:type="dxa"/>
              <w:bottom w:w="58" w:type="dxa"/>
              <w:right w:w="58" w:type="dxa"/>
            </w:tcMar>
            <w:vAlign w:val="center"/>
          </w:tcPr>
          <w:p w14:paraId="4AE7C08F" w14:textId="77777777" w:rsidR="00571B77" w:rsidRPr="002B596C" w:rsidRDefault="00571B77" w:rsidP="00D55901">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pPr>
            <w:r w:rsidRPr="002B596C">
              <w:t>Section</w:t>
            </w:r>
          </w:p>
        </w:tc>
        <w:tc>
          <w:tcPr>
            <w:tcW w:w="4047" w:type="dxa"/>
            <w:tcBorders>
              <w:bottom w:val="double" w:sz="4" w:space="0" w:color="auto"/>
            </w:tcBorders>
            <w:tcMar>
              <w:top w:w="58" w:type="dxa"/>
              <w:left w:w="58" w:type="dxa"/>
              <w:bottom w:w="58" w:type="dxa"/>
              <w:right w:w="58" w:type="dxa"/>
            </w:tcMar>
            <w:vAlign w:val="center"/>
          </w:tcPr>
          <w:p w14:paraId="37D30458" w14:textId="77777777" w:rsidR="00571B77" w:rsidRPr="002B596C" w:rsidRDefault="00571B77" w:rsidP="00D55901">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pPr>
            <w:r w:rsidRPr="002B596C">
              <w:t>Frequency</w:t>
            </w:r>
          </w:p>
        </w:tc>
        <w:tc>
          <w:tcPr>
            <w:tcW w:w="990" w:type="dxa"/>
            <w:tcBorders>
              <w:bottom w:val="double" w:sz="4" w:space="0" w:color="auto"/>
              <w:right w:val="double" w:sz="4" w:space="0" w:color="auto"/>
            </w:tcBorders>
            <w:tcMar>
              <w:top w:w="58" w:type="dxa"/>
              <w:left w:w="58" w:type="dxa"/>
              <w:bottom w:w="58" w:type="dxa"/>
              <w:right w:w="58" w:type="dxa"/>
            </w:tcMar>
            <w:vAlign w:val="center"/>
          </w:tcPr>
          <w:p w14:paraId="355A6801" w14:textId="77777777" w:rsidR="00571B77" w:rsidRPr="002B596C" w:rsidRDefault="00571B77" w:rsidP="00D55901">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pPr>
            <w:r w:rsidRPr="002B596C">
              <w:t>Sample Size</w:t>
            </w:r>
          </w:p>
        </w:tc>
        <w:tc>
          <w:tcPr>
            <w:tcW w:w="1002" w:type="dxa"/>
            <w:tcBorders>
              <w:bottom w:val="double" w:sz="4" w:space="0" w:color="auto"/>
              <w:right w:val="single" w:sz="4" w:space="0" w:color="auto"/>
            </w:tcBorders>
            <w:tcMar>
              <w:top w:w="58" w:type="dxa"/>
              <w:left w:w="58" w:type="dxa"/>
            </w:tcMar>
            <w:vAlign w:val="center"/>
          </w:tcPr>
          <w:p w14:paraId="6854C581" w14:textId="77777777" w:rsidR="00571B77" w:rsidRPr="002B596C" w:rsidRDefault="00571B77" w:rsidP="00D55901">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pPr>
            <w:r w:rsidRPr="002B596C">
              <w:t>Samples</w:t>
            </w:r>
          </w:p>
        </w:tc>
        <w:tc>
          <w:tcPr>
            <w:tcW w:w="1170" w:type="dxa"/>
            <w:tcBorders>
              <w:left w:val="single" w:sz="4" w:space="0" w:color="auto"/>
              <w:bottom w:val="double" w:sz="4" w:space="0" w:color="auto"/>
              <w:right w:val="double" w:sz="4" w:space="0" w:color="auto"/>
            </w:tcBorders>
            <w:tcMar>
              <w:top w:w="58" w:type="dxa"/>
              <w:left w:w="58" w:type="dxa"/>
            </w:tcMar>
            <w:vAlign w:val="center"/>
          </w:tcPr>
          <w:p w14:paraId="1729C939" w14:textId="77777777" w:rsidR="00571B77" w:rsidRPr="002B596C" w:rsidRDefault="00571B77" w:rsidP="00D55901">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pPr>
            <w:r w:rsidRPr="002B596C">
              <w:t>Hours*</w:t>
            </w:r>
          </w:p>
        </w:tc>
      </w:tr>
      <w:tr w:rsidR="00571B77" w:rsidRPr="002B596C" w14:paraId="4C8476C6" w14:textId="77777777" w:rsidTr="00D55901">
        <w:trPr>
          <w:trHeight w:val="193"/>
          <w:jc w:val="center"/>
        </w:trPr>
        <w:tc>
          <w:tcPr>
            <w:tcW w:w="0" w:type="auto"/>
            <w:tcBorders>
              <w:left w:val="double" w:sz="4" w:space="0" w:color="auto"/>
            </w:tcBorders>
            <w:tcMar>
              <w:top w:w="58" w:type="dxa"/>
              <w:left w:w="58" w:type="dxa"/>
              <w:bottom w:w="58" w:type="dxa"/>
              <w:right w:w="58" w:type="dxa"/>
            </w:tcMar>
            <w:vAlign w:val="center"/>
          </w:tcPr>
          <w:p w14:paraId="2B5B09D9" w14:textId="5021C1EB" w:rsidR="005D229C" w:rsidRDefault="00571B77" w:rsidP="00D55901">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pPr>
            <w:r w:rsidRPr="002B596C">
              <w:t>Event</w:t>
            </w:r>
          </w:p>
          <w:p w14:paraId="185E7D52" w14:textId="4A61C562" w:rsidR="00571B77" w:rsidRPr="002B596C" w:rsidRDefault="00571B77" w:rsidP="00D55901">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pPr>
            <w:r w:rsidRPr="002B596C">
              <w:t>Follow</w:t>
            </w:r>
            <w:ins w:id="4" w:author="Author">
              <w:r w:rsidR="00B64979">
                <w:t>-</w:t>
              </w:r>
            </w:ins>
            <w:r w:rsidRPr="002B596C">
              <w:t>up</w:t>
            </w:r>
          </w:p>
        </w:tc>
        <w:tc>
          <w:tcPr>
            <w:tcW w:w="0" w:type="auto"/>
            <w:tcMar>
              <w:top w:w="58" w:type="dxa"/>
              <w:left w:w="58" w:type="dxa"/>
              <w:bottom w:w="58" w:type="dxa"/>
              <w:right w:w="58" w:type="dxa"/>
            </w:tcMar>
            <w:vAlign w:val="center"/>
          </w:tcPr>
          <w:p w14:paraId="7BFA63DD" w14:textId="77777777" w:rsidR="00571B77" w:rsidRPr="002B596C" w:rsidRDefault="00571B77" w:rsidP="00D55901">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pPr>
            <w:r w:rsidRPr="002B596C">
              <w:t>03.01</w:t>
            </w:r>
          </w:p>
        </w:tc>
        <w:tc>
          <w:tcPr>
            <w:tcW w:w="4047" w:type="dxa"/>
            <w:tcBorders>
              <w:right w:val="single" w:sz="4" w:space="0" w:color="auto"/>
            </w:tcBorders>
            <w:tcMar>
              <w:top w:w="58" w:type="dxa"/>
              <w:left w:w="58" w:type="dxa"/>
              <w:bottom w:w="58" w:type="dxa"/>
              <w:right w:w="58" w:type="dxa"/>
            </w:tcMar>
            <w:vAlign w:val="center"/>
          </w:tcPr>
          <w:p w14:paraId="4FD61483" w14:textId="723B72E6" w:rsidR="00571B77" w:rsidRPr="008F11B0" w:rsidRDefault="00571B77" w:rsidP="00D55901">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pPr>
            <w:r w:rsidRPr="002B596C">
              <w:t>When an event occurs that warrants a deterministic and/or probabilistic risk assessment under Management Directive (MD) 8.3, “</w:t>
            </w:r>
            <w:hyperlink r:id="rId11" w:history="1">
              <w:r w:rsidRPr="008F11B0">
                <w:t>NRC Incident Investigation Program</w:t>
              </w:r>
            </w:hyperlink>
            <w:r w:rsidR="00705448">
              <w:rPr>
                <w:bCs/>
                <w:color w:val="333333"/>
              </w:rPr>
              <w:t>”</w:t>
            </w:r>
          </w:p>
        </w:tc>
        <w:tc>
          <w:tcPr>
            <w:tcW w:w="990" w:type="dxa"/>
            <w:vMerge w:val="restart"/>
            <w:tcBorders>
              <w:left w:val="single" w:sz="4" w:space="0" w:color="auto"/>
              <w:right w:val="double" w:sz="4" w:space="0" w:color="auto"/>
            </w:tcBorders>
            <w:vAlign w:val="center"/>
          </w:tcPr>
          <w:p w14:paraId="62DDCFE9" w14:textId="77777777" w:rsidR="00571B77" w:rsidRDefault="00571B77" w:rsidP="00D55901">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pPr>
            <w:r>
              <w:t>As</w:t>
            </w:r>
          </w:p>
          <w:p w14:paraId="727E142E" w14:textId="77777777" w:rsidR="00571B77" w:rsidRPr="008F11B0" w:rsidRDefault="00571B77" w:rsidP="00D55901">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pPr>
            <w:r>
              <w:t>Required</w:t>
            </w:r>
          </w:p>
        </w:tc>
        <w:tc>
          <w:tcPr>
            <w:tcW w:w="1002" w:type="dxa"/>
            <w:tcBorders>
              <w:right w:val="single" w:sz="4" w:space="0" w:color="auto"/>
            </w:tcBorders>
            <w:vAlign w:val="center"/>
          </w:tcPr>
          <w:p w14:paraId="69D9102F" w14:textId="6DA38C90" w:rsidR="00571B77" w:rsidRPr="002B596C" w:rsidRDefault="00F53462" w:rsidP="00D55901">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pPr>
            <w:ins w:id="5" w:author="Author">
              <w:r>
                <w:t>0</w:t>
              </w:r>
            </w:ins>
          </w:p>
        </w:tc>
        <w:tc>
          <w:tcPr>
            <w:tcW w:w="1170" w:type="dxa"/>
            <w:vMerge w:val="restart"/>
            <w:tcBorders>
              <w:left w:val="single" w:sz="4" w:space="0" w:color="auto"/>
              <w:right w:val="double" w:sz="4" w:space="0" w:color="auto"/>
            </w:tcBorders>
            <w:vAlign w:val="center"/>
          </w:tcPr>
          <w:p w14:paraId="474ED56F" w14:textId="36546607" w:rsidR="00571B77" w:rsidRPr="002B596C" w:rsidRDefault="00571B77" w:rsidP="00D55901">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pPr>
            <w:r w:rsidRPr="002B596C">
              <w:t xml:space="preserve">1 Unit Site: </w:t>
            </w:r>
            <w:ins w:id="6" w:author="Author">
              <w:r w:rsidR="00F53462">
                <w:t>4</w:t>
              </w:r>
            </w:ins>
            <w:r w:rsidRPr="002B596C">
              <w:t>5</w:t>
            </w:r>
          </w:p>
          <w:p w14:paraId="365ECE8E" w14:textId="77777777" w:rsidR="00571B77" w:rsidRPr="002B596C" w:rsidRDefault="00571B77" w:rsidP="00D55901">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pPr>
          </w:p>
          <w:p w14:paraId="6E26DF25" w14:textId="5EDADBCE" w:rsidR="00571B77" w:rsidRDefault="00571B77" w:rsidP="00D55901">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pPr>
            <w:r w:rsidRPr="002B596C">
              <w:t xml:space="preserve">2 Unit Sites: </w:t>
            </w:r>
            <w:ins w:id="7" w:author="Author">
              <w:r w:rsidR="00D13EF9">
                <w:t>55</w:t>
              </w:r>
            </w:ins>
          </w:p>
          <w:p w14:paraId="6F3D6ACA" w14:textId="77777777" w:rsidR="00042728" w:rsidRDefault="00042728" w:rsidP="00D55901">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pPr>
          </w:p>
          <w:p w14:paraId="70868D74" w14:textId="0D2F4FB2" w:rsidR="00571B77" w:rsidRDefault="00571B77" w:rsidP="00D55901">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pPr>
            <w:r w:rsidRPr="002B596C">
              <w:t xml:space="preserve">3 Unit Sites: </w:t>
            </w:r>
            <w:ins w:id="8" w:author="Author">
              <w:r w:rsidR="00D13EF9">
                <w:t>6</w:t>
              </w:r>
            </w:ins>
            <w:r w:rsidRPr="002B596C">
              <w:t>0</w:t>
            </w:r>
          </w:p>
          <w:p w14:paraId="573FD53D" w14:textId="77777777" w:rsidR="008B5F49" w:rsidRDefault="008B5F49" w:rsidP="00D55901">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pPr>
          </w:p>
          <w:p w14:paraId="414D4608" w14:textId="6B111BAE" w:rsidR="008B5F49" w:rsidRPr="002B596C" w:rsidRDefault="00D13EF9" w:rsidP="00D55901">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pPr>
            <w:ins w:id="9" w:author="Author">
              <w:r>
                <w:t>35</w:t>
              </w:r>
            </w:ins>
            <w:r w:rsidR="008B5F49">
              <w:t xml:space="preserve"> at Vogtle Units 3 &amp; 4</w:t>
            </w:r>
          </w:p>
        </w:tc>
      </w:tr>
      <w:tr w:rsidR="00571B77" w:rsidRPr="002B596C" w14:paraId="6EF06326" w14:textId="77777777" w:rsidTr="00D55901">
        <w:trPr>
          <w:trHeight w:val="193"/>
          <w:jc w:val="center"/>
        </w:trPr>
        <w:tc>
          <w:tcPr>
            <w:tcW w:w="0" w:type="auto"/>
            <w:tcBorders>
              <w:left w:val="double" w:sz="4" w:space="0" w:color="auto"/>
            </w:tcBorders>
            <w:tcMar>
              <w:top w:w="58" w:type="dxa"/>
              <w:left w:w="58" w:type="dxa"/>
              <w:bottom w:w="58" w:type="dxa"/>
              <w:right w:w="58" w:type="dxa"/>
            </w:tcMar>
            <w:vAlign w:val="center"/>
          </w:tcPr>
          <w:p w14:paraId="10CD69EB" w14:textId="77777777" w:rsidR="00571B77" w:rsidRPr="002B596C" w:rsidRDefault="00571B77" w:rsidP="00D55901">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pPr>
            <w:r w:rsidRPr="002B596C">
              <w:t>Event Report</w:t>
            </w:r>
          </w:p>
        </w:tc>
        <w:tc>
          <w:tcPr>
            <w:tcW w:w="0" w:type="auto"/>
            <w:tcMar>
              <w:top w:w="58" w:type="dxa"/>
              <w:left w:w="58" w:type="dxa"/>
              <w:bottom w:w="58" w:type="dxa"/>
              <w:right w:w="58" w:type="dxa"/>
            </w:tcMar>
            <w:vAlign w:val="center"/>
          </w:tcPr>
          <w:p w14:paraId="336503A2" w14:textId="77777777" w:rsidR="00571B77" w:rsidRPr="002B596C" w:rsidRDefault="00571B77" w:rsidP="00D55901">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pPr>
            <w:r w:rsidRPr="002B596C">
              <w:t>03.02</w:t>
            </w:r>
          </w:p>
        </w:tc>
        <w:tc>
          <w:tcPr>
            <w:tcW w:w="4047" w:type="dxa"/>
            <w:tcBorders>
              <w:right w:val="single" w:sz="4" w:space="0" w:color="auto"/>
            </w:tcBorders>
            <w:tcMar>
              <w:top w:w="58" w:type="dxa"/>
              <w:left w:w="58" w:type="dxa"/>
              <w:bottom w:w="58" w:type="dxa"/>
              <w:right w:w="58" w:type="dxa"/>
            </w:tcMar>
            <w:vAlign w:val="center"/>
          </w:tcPr>
          <w:p w14:paraId="45493E96" w14:textId="3E16501D" w:rsidR="00571B77" w:rsidRPr="002B596C" w:rsidRDefault="00571B77" w:rsidP="0037629E">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pPr>
            <w:r w:rsidRPr="002B596C">
              <w:t xml:space="preserve">Review all </w:t>
            </w:r>
            <w:r>
              <w:t>l</w:t>
            </w:r>
            <w:r w:rsidRPr="002B596C">
              <w:t xml:space="preserve">icensee </w:t>
            </w:r>
            <w:r>
              <w:t>e</w:t>
            </w:r>
            <w:r w:rsidRPr="002B596C">
              <w:t xml:space="preserve">vent </w:t>
            </w:r>
            <w:r>
              <w:t>r</w:t>
            </w:r>
            <w:r w:rsidRPr="002B596C">
              <w:t xml:space="preserve">eport (LER) and </w:t>
            </w:r>
            <w:r>
              <w:t>s</w:t>
            </w:r>
            <w:r w:rsidRPr="002B596C">
              <w:t xml:space="preserve">ecurity </w:t>
            </w:r>
            <w:r>
              <w:t>e</w:t>
            </w:r>
            <w:r w:rsidRPr="002B596C">
              <w:t xml:space="preserve">vent </w:t>
            </w:r>
            <w:r>
              <w:t>r</w:t>
            </w:r>
            <w:r w:rsidRPr="002B596C">
              <w:t xml:space="preserve">eport (SER) </w:t>
            </w:r>
            <w:r w:rsidR="0037629E">
              <w:t>submittals</w:t>
            </w:r>
            <w:r w:rsidRPr="002B596C">
              <w:t>**</w:t>
            </w:r>
          </w:p>
        </w:tc>
        <w:tc>
          <w:tcPr>
            <w:tcW w:w="990" w:type="dxa"/>
            <w:vMerge/>
            <w:tcBorders>
              <w:left w:val="single" w:sz="4" w:space="0" w:color="auto"/>
              <w:right w:val="double" w:sz="4" w:space="0" w:color="auto"/>
            </w:tcBorders>
            <w:vAlign w:val="center"/>
          </w:tcPr>
          <w:p w14:paraId="25F2C714" w14:textId="77777777" w:rsidR="00571B77" w:rsidRPr="002B596C" w:rsidRDefault="00571B77" w:rsidP="00D55901">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pPr>
          </w:p>
        </w:tc>
        <w:tc>
          <w:tcPr>
            <w:tcW w:w="1002" w:type="dxa"/>
            <w:tcBorders>
              <w:right w:val="single" w:sz="4" w:space="0" w:color="auto"/>
            </w:tcBorders>
            <w:vAlign w:val="center"/>
          </w:tcPr>
          <w:p w14:paraId="6DCC01C9" w14:textId="0A5FCF03" w:rsidR="00571B77" w:rsidRPr="002B596C" w:rsidRDefault="00F53462" w:rsidP="00D55901">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pPr>
            <w:ins w:id="10" w:author="Author">
              <w:r>
                <w:t>0</w:t>
              </w:r>
            </w:ins>
          </w:p>
        </w:tc>
        <w:tc>
          <w:tcPr>
            <w:tcW w:w="1170" w:type="dxa"/>
            <w:vMerge/>
            <w:tcBorders>
              <w:left w:val="single" w:sz="4" w:space="0" w:color="auto"/>
              <w:right w:val="double" w:sz="4" w:space="0" w:color="auto"/>
            </w:tcBorders>
            <w:vAlign w:val="center"/>
          </w:tcPr>
          <w:p w14:paraId="466D6CB6" w14:textId="77777777" w:rsidR="00571B77" w:rsidRPr="002B596C" w:rsidRDefault="00571B77" w:rsidP="00D55901">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pPr>
          </w:p>
        </w:tc>
      </w:tr>
      <w:tr w:rsidR="00571B77" w:rsidRPr="002B596C" w14:paraId="0E35B203" w14:textId="77777777" w:rsidTr="00D55901">
        <w:trPr>
          <w:trHeight w:val="193"/>
          <w:jc w:val="center"/>
        </w:trPr>
        <w:tc>
          <w:tcPr>
            <w:tcW w:w="0" w:type="auto"/>
            <w:tcBorders>
              <w:left w:val="double" w:sz="4" w:space="0" w:color="auto"/>
            </w:tcBorders>
            <w:tcMar>
              <w:top w:w="58" w:type="dxa"/>
              <w:left w:w="58" w:type="dxa"/>
              <w:bottom w:w="58" w:type="dxa"/>
              <w:right w:w="58" w:type="dxa"/>
            </w:tcMar>
            <w:vAlign w:val="center"/>
          </w:tcPr>
          <w:p w14:paraId="17188B43" w14:textId="77777777" w:rsidR="00571B77" w:rsidRPr="002B596C" w:rsidRDefault="00571B77" w:rsidP="00D55901">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pPr>
            <w:r w:rsidRPr="002B596C">
              <w:t>Personnel Performance</w:t>
            </w:r>
          </w:p>
        </w:tc>
        <w:tc>
          <w:tcPr>
            <w:tcW w:w="0" w:type="auto"/>
            <w:tcMar>
              <w:top w:w="58" w:type="dxa"/>
              <w:left w:w="58" w:type="dxa"/>
              <w:bottom w:w="58" w:type="dxa"/>
              <w:right w:w="58" w:type="dxa"/>
            </w:tcMar>
            <w:vAlign w:val="center"/>
          </w:tcPr>
          <w:p w14:paraId="23A356E5" w14:textId="77777777" w:rsidR="00571B77" w:rsidRPr="002B596C" w:rsidRDefault="00571B77" w:rsidP="00D55901">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pPr>
            <w:r w:rsidRPr="002B596C">
              <w:t>03.03</w:t>
            </w:r>
          </w:p>
        </w:tc>
        <w:tc>
          <w:tcPr>
            <w:tcW w:w="4047" w:type="dxa"/>
            <w:tcBorders>
              <w:right w:val="single" w:sz="4" w:space="0" w:color="auto"/>
            </w:tcBorders>
            <w:tcMar>
              <w:top w:w="58" w:type="dxa"/>
              <w:left w:w="58" w:type="dxa"/>
              <w:bottom w:w="58" w:type="dxa"/>
              <w:right w:w="58" w:type="dxa"/>
            </w:tcMar>
            <w:vAlign w:val="center"/>
          </w:tcPr>
          <w:p w14:paraId="4C494297" w14:textId="18954FAE" w:rsidR="00571B77" w:rsidRPr="002B596C" w:rsidRDefault="00571B77" w:rsidP="00CE3BCD">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pPr>
            <w:r w:rsidRPr="002B596C">
              <w:t>For planned nonroutine plant evolutions</w:t>
            </w:r>
            <w:r w:rsidRPr="008F11B0">
              <w:t xml:space="preserve"> or </w:t>
            </w:r>
            <w:r w:rsidRPr="00A30EB6">
              <w:t xml:space="preserve">for </w:t>
            </w:r>
            <w:r w:rsidRPr="002B596C">
              <w:t>unplanned events and transients</w:t>
            </w:r>
            <w:r w:rsidRPr="008F11B0">
              <w:t xml:space="preserve"> (e.g., </w:t>
            </w:r>
            <w:r w:rsidR="00A6102E">
              <w:t xml:space="preserve">unplanned </w:t>
            </w:r>
            <w:r w:rsidRPr="008F11B0">
              <w:t xml:space="preserve">reactor </w:t>
            </w:r>
            <w:r w:rsidRPr="002B596C">
              <w:t xml:space="preserve">scram) that </w:t>
            </w:r>
            <w:r w:rsidR="00CE3BCD">
              <w:t>do</w:t>
            </w:r>
            <w:r w:rsidRPr="002B596C">
              <w:t xml:space="preserve"> not warrant an MD 8.3 determination</w:t>
            </w:r>
          </w:p>
        </w:tc>
        <w:tc>
          <w:tcPr>
            <w:tcW w:w="990" w:type="dxa"/>
            <w:vMerge/>
            <w:tcBorders>
              <w:left w:val="single" w:sz="4" w:space="0" w:color="auto"/>
              <w:right w:val="double" w:sz="4" w:space="0" w:color="auto"/>
            </w:tcBorders>
            <w:vAlign w:val="center"/>
          </w:tcPr>
          <w:p w14:paraId="318C8BEC" w14:textId="77777777" w:rsidR="00571B77" w:rsidRPr="002B596C" w:rsidRDefault="00571B77" w:rsidP="00D55901">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pPr>
          </w:p>
        </w:tc>
        <w:tc>
          <w:tcPr>
            <w:tcW w:w="1002" w:type="dxa"/>
            <w:tcBorders>
              <w:right w:val="single" w:sz="4" w:space="0" w:color="auto"/>
            </w:tcBorders>
            <w:vAlign w:val="center"/>
          </w:tcPr>
          <w:p w14:paraId="77E0BA3E" w14:textId="331E726B" w:rsidR="00571B77" w:rsidRPr="002B596C" w:rsidRDefault="00F53462" w:rsidP="00D55901">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pPr>
            <w:ins w:id="11" w:author="Author">
              <w:r>
                <w:t>0</w:t>
              </w:r>
            </w:ins>
          </w:p>
        </w:tc>
        <w:tc>
          <w:tcPr>
            <w:tcW w:w="1170" w:type="dxa"/>
            <w:vMerge/>
            <w:tcBorders>
              <w:left w:val="single" w:sz="4" w:space="0" w:color="auto"/>
              <w:right w:val="double" w:sz="4" w:space="0" w:color="auto"/>
            </w:tcBorders>
            <w:vAlign w:val="center"/>
          </w:tcPr>
          <w:p w14:paraId="0355D0BE" w14:textId="77777777" w:rsidR="00571B77" w:rsidRPr="002B596C" w:rsidRDefault="00571B77" w:rsidP="00D55901">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pPr>
          </w:p>
        </w:tc>
      </w:tr>
      <w:tr w:rsidR="00571B77" w:rsidRPr="002B596C" w14:paraId="4CF192AC" w14:textId="77777777" w:rsidTr="00D55901">
        <w:trPr>
          <w:trHeight w:val="805"/>
          <w:jc w:val="center"/>
        </w:trPr>
        <w:tc>
          <w:tcPr>
            <w:tcW w:w="0" w:type="auto"/>
            <w:tcBorders>
              <w:left w:val="double" w:sz="4" w:space="0" w:color="auto"/>
            </w:tcBorders>
            <w:tcMar>
              <w:top w:w="58" w:type="dxa"/>
              <w:left w:w="58" w:type="dxa"/>
              <w:bottom w:w="58" w:type="dxa"/>
              <w:right w:w="58" w:type="dxa"/>
            </w:tcMar>
            <w:vAlign w:val="center"/>
          </w:tcPr>
          <w:p w14:paraId="3CFADE47" w14:textId="77777777" w:rsidR="00571B77" w:rsidRPr="002B596C" w:rsidRDefault="00571B77" w:rsidP="00D55901">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pPr>
            <w:r w:rsidRPr="002B596C">
              <w:t>Notice of Enforcement Discretion (NOED)</w:t>
            </w:r>
          </w:p>
        </w:tc>
        <w:tc>
          <w:tcPr>
            <w:tcW w:w="0" w:type="auto"/>
            <w:tcMar>
              <w:top w:w="58" w:type="dxa"/>
              <w:left w:w="58" w:type="dxa"/>
              <w:bottom w:w="58" w:type="dxa"/>
              <w:right w:w="58" w:type="dxa"/>
            </w:tcMar>
            <w:vAlign w:val="center"/>
          </w:tcPr>
          <w:p w14:paraId="7F2E24AD" w14:textId="77777777" w:rsidR="00571B77" w:rsidRPr="002B596C" w:rsidRDefault="00571B77" w:rsidP="00D55901">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pPr>
            <w:r w:rsidRPr="002B596C">
              <w:t>03.04</w:t>
            </w:r>
          </w:p>
        </w:tc>
        <w:tc>
          <w:tcPr>
            <w:tcW w:w="4047" w:type="dxa"/>
            <w:tcBorders>
              <w:right w:val="single" w:sz="4" w:space="0" w:color="auto"/>
            </w:tcBorders>
            <w:tcMar>
              <w:top w:w="58" w:type="dxa"/>
              <w:left w:w="58" w:type="dxa"/>
              <w:bottom w:w="58" w:type="dxa"/>
              <w:right w:w="58" w:type="dxa"/>
            </w:tcMar>
            <w:vAlign w:val="center"/>
          </w:tcPr>
          <w:p w14:paraId="28420DB7" w14:textId="77777777" w:rsidR="00571B77" w:rsidRPr="002B596C" w:rsidRDefault="00571B77" w:rsidP="00D55901">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pPr>
            <w:r w:rsidRPr="002B596C">
              <w:t>When a NOED is granted</w:t>
            </w:r>
          </w:p>
        </w:tc>
        <w:tc>
          <w:tcPr>
            <w:tcW w:w="990" w:type="dxa"/>
            <w:vMerge/>
            <w:tcBorders>
              <w:left w:val="single" w:sz="4" w:space="0" w:color="auto"/>
              <w:right w:val="double" w:sz="4" w:space="0" w:color="auto"/>
            </w:tcBorders>
            <w:vAlign w:val="center"/>
          </w:tcPr>
          <w:p w14:paraId="0914EB8B" w14:textId="77777777" w:rsidR="00571B77" w:rsidRPr="002B596C" w:rsidRDefault="00571B77" w:rsidP="00D55901">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pPr>
          </w:p>
        </w:tc>
        <w:tc>
          <w:tcPr>
            <w:tcW w:w="1002" w:type="dxa"/>
            <w:tcBorders>
              <w:right w:val="single" w:sz="4" w:space="0" w:color="auto"/>
            </w:tcBorders>
            <w:vAlign w:val="center"/>
          </w:tcPr>
          <w:p w14:paraId="029CE09B" w14:textId="77777777" w:rsidR="00571B77" w:rsidRPr="002B596C" w:rsidRDefault="00571B77" w:rsidP="00D55901">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pPr>
            <w:r w:rsidRPr="002B596C">
              <w:t>0</w:t>
            </w:r>
          </w:p>
        </w:tc>
        <w:tc>
          <w:tcPr>
            <w:tcW w:w="1170" w:type="dxa"/>
            <w:vMerge/>
            <w:tcBorders>
              <w:left w:val="single" w:sz="4" w:space="0" w:color="auto"/>
              <w:right w:val="double" w:sz="4" w:space="0" w:color="auto"/>
            </w:tcBorders>
            <w:vAlign w:val="center"/>
          </w:tcPr>
          <w:p w14:paraId="57615B1F" w14:textId="77777777" w:rsidR="00571B77" w:rsidRPr="002B596C" w:rsidRDefault="00571B77" w:rsidP="00D55901">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pPr>
          </w:p>
        </w:tc>
      </w:tr>
      <w:tr w:rsidR="00571B77" w:rsidRPr="002B596C" w14:paraId="5682C907" w14:textId="77777777" w:rsidTr="00D55901">
        <w:trPr>
          <w:trHeight w:val="337"/>
          <w:jc w:val="center"/>
        </w:trPr>
        <w:tc>
          <w:tcPr>
            <w:tcW w:w="0" w:type="auto"/>
            <w:tcBorders>
              <w:left w:val="double" w:sz="4" w:space="0" w:color="auto"/>
              <w:bottom w:val="double" w:sz="4" w:space="0" w:color="auto"/>
            </w:tcBorders>
            <w:tcMar>
              <w:top w:w="58" w:type="dxa"/>
              <w:left w:w="58" w:type="dxa"/>
              <w:bottom w:w="86" w:type="dxa"/>
              <w:right w:w="58" w:type="dxa"/>
            </w:tcMar>
            <w:vAlign w:val="center"/>
          </w:tcPr>
          <w:p w14:paraId="6A94BC3B" w14:textId="77777777" w:rsidR="00571B77" w:rsidRPr="002B596C" w:rsidRDefault="00571B77" w:rsidP="00D55901">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pPr>
            <w:r w:rsidRPr="002B596C">
              <w:t>Reporting</w:t>
            </w:r>
          </w:p>
        </w:tc>
        <w:tc>
          <w:tcPr>
            <w:tcW w:w="0" w:type="auto"/>
            <w:tcBorders>
              <w:bottom w:val="double" w:sz="4" w:space="0" w:color="auto"/>
            </w:tcBorders>
            <w:tcMar>
              <w:top w:w="58" w:type="dxa"/>
              <w:left w:w="58" w:type="dxa"/>
              <w:bottom w:w="86" w:type="dxa"/>
              <w:right w:w="58" w:type="dxa"/>
            </w:tcMar>
            <w:vAlign w:val="center"/>
          </w:tcPr>
          <w:p w14:paraId="670604EA" w14:textId="77777777" w:rsidR="00571B77" w:rsidRPr="002B596C" w:rsidRDefault="00571B77" w:rsidP="00D55901">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pPr>
            <w:r w:rsidRPr="002B596C">
              <w:t>03.05</w:t>
            </w:r>
          </w:p>
        </w:tc>
        <w:tc>
          <w:tcPr>
            <w:tcW w:w="4047" w:type="dxa"/>
            <w:tcBorders>
              <w:bottom w:val="double" w:sz="4" w:space="0" w:color="auto"/>
              <w:right w:val="single" w:sz="4" w:space="0" w:color="auto"/>
            </w:tcBorders>
            <w:tcMar>
              <w:top w:w="58" w:type="dxa"/>
              <w:left w:w="58" w:type="dxa"/>
              <w:bottom w:w="86" w:type="dxa"/>
              <w:right w:w="58" w:type="dxa"/>
            </w:tcMar>
            <w:vAlign w:val="center"/>
          </w:tcPr>
          <w:p w14:paraId="6CF76AE8" w14:textId="77777777" w:rsidR="00571B77" w:rsidRPr="002B596C" w:rsidRDefault="00571B77" w:rsidP="00D55901">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pPr>
            <w:r w:rsidRPr="002B596C">
              <w:t xml:space="preserve">When </w:t>
            </w:r>
            <w:r w:rsidRPr="008F11B0">
              <w:t xml:space="preserve">a </w:t>
            </w:r>
            <w:r w:rsidRPr="002B596C">
              <w:t>potential reporting issue exist</w:t>
            </w:r>
            <w:r w:rsidRPr="008F11B0">
              <w:t>s</w:t>
            </w:r>
          </w:p>
        </w:tc>
        <w:tc>
          <w:tcPr>
            <w:tcW w:w="990" w:type="dxa"/>
            <w:vMerge/>
            <w:tcBorders>
              <w:left w:val="single" w:sz="4" w:space="0" w:color="auto"/>
              <w:bottom w:val="double" w:sz="4" w:space="0" w:color="auto"/>
              <w:right w:val="double" w:sz="4" w:space="0" w:color="auto"/>
            </w:tcBorders>
            <w:vAlign w:val="center"/>
          </w:tcPr>
          <w:p w14:paraId="6ACD47AE" w14:textId="77777777" w:rsidR="00571B77" w:rsidRPr="002B596C" w:rsidRDefault="00571B77" w:rsidP="00D55901">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pPr>
          </w:p>
        </w:tc>
        <w:tc>
          <w:tcPr>
            <w:tcW w:w="1002" w:type="dxa"/>
            <w:tcBorders>
              <w:bottom w:val="double" w:sz="4" w:space="0" w:color="auto"/>
              <w:right w:val="single" w:sz="4" w:space="0" w:color="auto"/>
            </w:tcBorders>
            <w:vAlign w:val="center"/>
          </w:tcPr>
          <w:p w14:paraId="6043D2B9" w14:textId="77777777" w:rsidR="00571B77" w:rsidRPr="002B596C" w:rsidRDefault="00571B77" w:rsidP="00D55901">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pPr>
            <w:r w:rsidRPr="002B596C">
              <w:t>0</w:t>
            </w:r>
          </w:p>
        </w:tc>
        <w:tc>
          <w:tcPr>
            <w:tcW w:w="1170" w:type="dxa"/>
            <w:vMerge/>
            <w:tcBorders>
              <w:left w:val="single" w:sz="4" w:space="0" w:color="auto"/>
              <w:bottom w:val="double" w:sz="4" w:space="0" w:color="auto"/>
              <w:right w:val="double" w:sz="4" w:space="0" w:color="auto"/>
            </w:tcBorders>
            <w:vAlign w:val="center"/>
          </w:tcPr>
          <w:p w14:paraId="24F7EE6E" w14:textId="77777777" w:rsidR="00571B77" w:rsidRPr="002B596C" w:rsidRDefault="00571B77" w:rsidP="00D55901">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pPr>
          </w:p>
        </w:tc>
      </w:tr>
    </w:tbl>
    <w:p w14:paraId="7266EDED" w14:textId="3BC49B29" w:rsidR="00571B77" w:rsidRPr="002B596C" w:rsidRDefault="00571B77" w:rsidP="00860ACF">
      <w:pPr>
        <w:pStyle w:val="BodyText"/>
        <w:ind w:left="216" w:hanging="216"/>
      </w:pPr>
      <w:proofErr w:type="gramStart"/>
      <w:r w:rsidRPr="002B596C">
        <w:t xml:space="preserve">* </w:t>
      </w:r>
      <w:r w:rsidR="00860ACF">
        <w:t xml:space="preserve"> </w:t>
      </w:r>
      <w:r w:rsidRPr="002B596C">
        <w:t>Hours</w:t>
      </w:r>
      <w:proofErr w:type="gramEnd"/>
      <w:r w:rsidRPr="002B596C">
        <w:t xml:space="preserve"> may vary depending on the complexity and number of operational events, degraded conditions, LERs/SERs, personnel performance issues, and NOEDs at the site.</w:t>
      </w:r>
    </w:p>
    <w:p w14:paraId="689AF05A" w14:textId="32185328" w:rsidR="00BE62F2" w:rsidRPr="002B596C" w:rsidRDefault="00571B77" w:rsidP="00860ACF">
      <w:pPr>
        <w:pStyle w:val="BodyText"/>
        <w:ind w:left="216" w:hanging="216"/>
      </w:pPr>
      <w:r w:rsidRPr="002B596C">
        <w:t xml:space="preserve">** Upon receipt, screen and prioritize LER/SER reviews based on their risk significance and perceived importance to safety and security. LER/SER reviews should be completed within 1 year of receipt. Additional time may be required for LERs/SERs involving requests for additional information, </w:t>
      </w:r>
      <w:ins w:id="12" w:author="Author">
        <w:r w:rsidR="000B0FFA">
          <w:t>technical assistance requests</w:t>
        </w:r>
      </w:ins>
      <w:r w:rsidRPr="002B596C">
        <w:t>, or investigations.</w:t>
      </w:r>
      <w:r w:rsidR="00763F41">
        <w:t xml:space="preserve"> </w:t>
      </w:r>
      <w:r w:rsidR="005C3981">
        <w:t>Submitted and subsequently cancelled LERs/SERs shall be review</w:t>
      </w:r>
      <w:r w:rsidR="00520FE4">
        <w:t>ed</w:t>
      </w:r>
      <w:r w:rsidR="005C3981">
        <w:t xml:space="preserve"> along with the cancelling letter.</w:t>
      </w:r>
    </w:p>
    <w:p w14:paraId="1DAA41FF" w14:textId="629027D4" w:rsidR="000463B2" w:rsidRPr="002B596C" w:rsidRDefault="000463B2" w:rsidP="006F0F70">
      <w:pPr>
        <w:pStyle w:val="Heading1"/>
      </w:pPr>
      <w:r w:rsidRPr="002B596C">
        <w:lastRenderedPageBreak/>
        <w:t>711</w:t>
      </w:r>
      <w:r w:rsidR="002A2917" w:rsidRPr="002B596C">
        <w:t>53</w:t>
      </w:r>
      <w:r w:rsidRPr="002B596C">
        <w:t>-01</w:t>
      </w:r>
      <w:r w:rsidRPr="002B596C">
        <w:tab/>
        <w:t>INSPECTION OBJECTIVE</w:t>
      </w:r>
      <w:r w:rsidR="00163E91" w:rsidRPr="002B596C">
        <w:t>S</w:t>
      </w:r>
    </w:p>
    <w:p w14:paraId="037E225B" w14:textId="1EC59EAA" w:rsidR="00FF3EC2" w:rsidRPr="002B596C" w:rsidRDefault="00FF3EC2" w:rsidP="00DE611F">
      <w:pPr>
        <w:pStyle w:val="BodyText2"/>
      </w:pPr>
      <w:r w:rsidRPr="002B596C">
        <w:t>01.01</w:t>
      </w:r>
      <w:r w:rsidRPr="002B596C">
        <w:tab/>
      </w:r>
      <w:r w:rsidR="00422E2A">
        <w:t>E</w:t>
      </w:r>
      <w:r w:rsidR="00E26DA1" w:rsidRPr="002B596C">
        <w:t>valuate licensee events and degraded conditions for plant status and mitigating actions</w:t>
      </w:r>
      <w:r w:rsidR="00F06DED" w:rsidRPr="002B596C">
        <w:t xml:space="preserve"> and </w:t>
      </w:r>
      <w:r w:rsidR="00E26DA1" w:rsidRPr="002B596C">
        <w:t xml:space="preserve">to provide input </w:t>
      </w:r>
      <w:r w:rsidR="00F06DED" w:rsidRPr="002B596C">
        <w:t xml:space="preserve">to determine whether </w:t>
      </w:r>
      <w:r w:rsidR="00E26DA1" w:rsidRPr="002B596C">
        <w:t xml:space="preserve">an </w:t>
      </w:r>
      <w:r w:rsidR="00350D5D">
        <w:t>i</w:t>
      </w:r>
      <w:r w:rsidR="00E26DA1" w:rsidRPr="002B596C">
        <w:t xml:space="preserve">ncident </w:t>
      </w:r>
      <w:r w:rsidR="00350D5D">
        <w:t>i</w:t>
      </w:r>
      <w:r w:rsidR="00E26DA1" w:rsidRPr="002B596C">
        <w:t xml:space="preserve">nvestigation </w:t>
      </w:r>
      <w:r w:rsidR="00350D5D">
        <w:t>t</w:t>
      </w:r>
      <w:r w:rsidR="00E26DA1" w:rsidRPr="002B596C">
        <w:t xml:space="preserve">eam (IIT), </w:t>
      </w:r>
      <w:r w:rsidR="00350D5D">
        <w:t>a</w:t>
      </w:r>
      <w:r w:rsidR="00E26DA1" w:rsidRPr="002B596C">
        <w:t xml:space="preserve">ugmented </w:t>
      </w:r>
      <w:r w:rsidR="00350D5D">
        <w:t>i</w:t>
      </w:r>
      <w:r w:rsidR="00E26DA1" w:rsidRPr="002B596C">
        <w:t xml:space="preserve">nspection </w:t>
      </w:r>
      <w:r w:rsidR="00350D5D">
        <w:t>t</w:t>
      </w:r>
      <w:r w:rsidR="00E26DA1" w:rsidRPr="002B596C">
        <w:t xml:space="preserve">eam (AIT), or </w:t>
      </w:r>
      <w:r w:rsidR="00350D5D">
        <w:t>s</w:t>
      </w:r>
      <w:r w:rsidR="00E26DA1" w:rsidRPr="002B596C">
        <w:t xml:space="preserve">pecial </w:t>
      </w:r>
      <w:r w:rsidR="00350D5D">
        <w:t>i</w:t>
      </w:r>
      <w:r w:rsidR="00E26DA1" w:rsidRPr="002B596C">
        <w:t>nspection (SI)</w:t>
      </w:r>
      <w:r w:rsidR="00F06DED" w:rsidRPr="002B596C">
        <w:t xml:space="preserve"> is warranted</w:t>
      </w:r>
      <w:r w:rsidR="00422E2A">
        <w:t>.</w:t>
      </w:r>
    </w:p>
    <w:p w14:paraId="151E0606" w14:textId="4496B4FE" w:rsidR="00FF3EC2" w:rsidRPr="002B596C" w:rsidRDefault="00FF3EC2" w:rsidP="00DE611F">
      <w:pPr>
        <w:pStyle w:val="BodyText2"/>
      </w:pPr>
      <w:r w:rsidRPr="002B596C">
        <w:t>01.02</w:t>
      </w:r>
      <w:r w:rsidRPr="002B596C">
        <w:tab/>
      </w:r>
      <w:r w:rsidR="00422E2A">
        <w:t>V</w:t>
      </w:r>
      <w:r w:rsidR="003F6788" w:rsidRPr="002B596C">
        <w:t xml:space="preserve">erify the accuracy </w:t>
      </w:r>
      <w:r w:rsidR="00CE6EA0" w:rsidRPr="002B596C">
        <w:t xml:space="preserve">and completeness </w:t>
      </w:r>
      <w:r w:rsidR="003F6788" w:rsidRPr="002B596C">
        <w:t>of written LERs</w:t>
      </w:r>
      <w:r w:rsidR="00CE6EA0" w:rsidRPr="002B596C">
        <w:t>/SERs</w:t>
      </w:r>
      <w:r w:rsidR="003F6788" w:rsidRPr="002B596C">
        <w:t xml:space="preserve"> and determine the </w:t>
      </w:r>
      <w:r w:rsidR="00D60269" w:rsidRPr="002B596C">
        <w:t xml:space="preserve">appropriateness of the </w:t>
      </w:r>
      <w:r w:rsidR="003F6788" w:rsidRPr="002B596C">
        <w:t>corrective actions</w:t>
      </w:r>
      <w:r w:rsidR="00422E2A">
        <w:t>.</w:t>
      </w:r>
    </w:p>
    <w:p w14:paraId="11CD13D2" w14:textId="522D8AD5" w:rsidR="00FF3EC2" w:rsidRPr="002B596C" w:rsidRDefault="00E26DA1" w:rsidP="00DE611F">
      <w:pPr>
        <w:pStyle w:val="BodyText2"/>
      </w:pPr>
      <w:r w:rsidRPr="002B596C">
        <w:t>01.03</w:t>
      </w:r>
      <w:r w:rsidRPr="002B596C">
        <w:tab/>
      </w:r>
      <w:r w:rsidR="00422E2A">
        <w:t>R</w:t>
      </w:r>
      <w:r w:rsidRPr="002B596C">
        <w:t>eview personnel performance during planned nonroutine plant evolutions and/or contribution to unplanned nonroutine evolutions, events, and transient operations</w:t>
      </w:r>
      <w:r w:rsidR="00422E2A">
        <w:t>.</w:t>
      </w:r>
    </w:p>
    <w:p w14:paraId="6AB8F8EF" w14:textId="0059A49A" w:rsidR="00944CF9" w:rsidRPr="002B596C" w:rsidRDefault="00944CF9" w:rsidP="0010269A">
      <w:pPr>
        <w:pStyle w:val="BodyText2"/>
      </w:pPr>
      <w:r w:rsidRPr="002B596C">
        <w:t>01.</w:t>
      </w:r>
      <w:r w:rsidR="002A2917" w:rsidRPr="002B596C">
        <w:t>0</w:t>
      </w:r>
      <w:r w:rsidRPr="002B596C">
        <w:t>4</w:t>
      </w:r>
      <w:r w:rsidRPr="002B596C">
        <w:tab/>
      </w:r>
      <w:r w:rsidR="00422E2A">
        <w:t>V</w:t>
      </w:r>
      <w:r w:rsidR="006312A1" w:rsidRPr="002B596C">
        <w:t xml:space="preserve">erify </w:t>
      </w:r>
      <w:r w:rsidR="00287FBD">
        <w:t xml:space="preserve">that </w:t>
      </w:r>
      <w:r w:rsidR="006312A1" w:rsidRPr="002B596C">
        <w:t xml:space="preserve">licensee </w:t>
      </w:r>
      <w:r w:rsidR="0078308F" w:rsidRPr="002B596C">
        <w:t xml:space="preserve">actions and </w:t>
      </w:r>
      <w:r w:rsidR="006312A1" w:rsidRPr="002B596C">
        <w:t>obligations under granted NOED</w:t>
      </w:r>
      <w:r w:rsidR="008C4CD8" w:rsidRPr="002B596C">
        <w:t>s</w:t>
      </w:r>
      <w:r w:rsidR="006312A1" w:rsidRPr="002B596C">
        <w:t xml:space="preserve"> are met</w:t>
      </w:r>
      <w:r w:rsidR="00E1043F">
        <w:t xml:space="preserve"> and determine whether the cause for the need for discretion involved a violation</w:t>
      </w:r>
      <w:r w:rsidR="00422E2A">
        <w:t>.</w:t>
      </w:r>
    </w:p>
    <w:p w14:paraId="1ECD8ADC" w14:textId="0B436998" w:rsidR="006616F6" w:rsidRPr="002B596C" w:rsidRDefault="006616F6" w:rsidP="0010269A">
      <w:pPr>
        <w:pStyle w:val="BodyText2"/>
      </w:pPr>
      <w:r w:rsidRPr="002B596C">
        <w:t>01.05</w:t>
      </w:r>
      <w:r w:rsidRPr="002B596C">
        <w:tab/>
      </w:r>
      <w:r w:rsidR="00422E2A">
        <w:t>V</w:t>
      </w:r>
      <w:r w:rsidR="00CC7043" w:rsidRPr="002B596C">
        <w:t xml:space="preserve">erify that licensee notifications and reports are being appropriately submitted to the </w:t>
      </w:r>
      <w:r w:rsidR="00A1676C">
        <w:t xml:space="preserve">U.S. </w:t>
      </w:r>
      <w:r w:rsidR="00E16AAD" w:rsidRPr="002B596C">
        <w:t>Nuclear Regulatory Commission (</w:t>
      </w:r>
      <w:r w:rsidR="00CC7043" w:rsidRPr="002B596C">
        <w:t>NRC</w:t>
      </w:r>
      <w:r w:rsidR="00E16AAD" w:rsidRPr="002B596C">
        <w:t>)</w:t>
      </w:r>
      <w:r w:rsidR="00422E2A">
        <w:t>.</w:t>
      </w:r>
    </w:p>
    <w:p w14:paraId="31D3181B" w14:textId="4F9999F5" w:rsidR="00EA3B69" w:rsidRPr="002B596C" w:rsidRDefault="002A2917" w:rsidP="0010269A">
      <w:pPr>
        <w:pStyle w:val="Heading1"/>
      </w:pPr>
      <w:r w:rsidRPr="002B596C">
        <w:t>71153</w:t>
      </w:r>
      <w:r w:rsidR="00EA3B69" w:rsidRPr="002B596C">
        <w:t>-0</w:t>
      </w:r>
      <w:r w:rsidR="003A35C3" w:rsidRPr="002B596C">
        <w:t>2</w:t>
      </w:r>
      <w:r w:rsidR="0063514A" w:rsidRPr="002B596C">
        <w:tab/>
      </w:r>
      <w:r w:rsidR="0056381C" w:rsidRPr="002B596C">
        <w:t xml:space="preserve">GENERAL </w:t>
      </w:r>
      <w:r w:rsidR="00EA3B69" w:rsidRPr="002B596C">
        <w:t>GUIDANCE</w:t>
      </w:r>
    </w:p>
    <w:p w14:paraId="0E688BB9" w14:textId="4ECA8ED5" w:rsidR="0056381C" w:rsidRPr="002B596C" w:rsidRDefault="00CB439F" w:rsidP="00CF3A95">
      <w:pPr>
        <w:pStyle w:val="BodyText3"/>
      </w:pPr>
      <w:r w:rsidRPr="002B596C">
        <w:t>M</w:t>
      </w:r>
      <w:r w:rsidR="00F035CF">
        <w:t xml:space="preserve">anagement </w:t>
      </w:r>
      <w:r w:rsidRPr="002B596C">
        <w:t>D</w:t>
      </w:r>
      <w:r w:rsidR="00F035CF">
        <w:t>irective</w:t>
      </w:r>
      <w:r w:rsidR="007F7666">
        <w:t xml:space="preserve"> (MD)</w:t>
      </w:r>
      <w:r w:rsidRPr="002B596C">
        <w:t> </w:t>
      </w:r>
      <w:r w:rsidR="00944CF9" w:rsidRPr="002B596C">
        <w:t>8.3</w:t>
      </w:r>
      <w:ins w:id="13" w:author="Author">
        <w:r w:rsidR="007F7666">
          <w:t xml:space="preserve">, </w:t>
        </w:r>
        <w:r w:rsidR="007F7666" w:rsidRPr="002B596C">
          <w:t>“</w:t>
        </w:r>
        <w:r w:rsidR="007F7666">
          <w:fldChar w:fldCharType="begin"/>
        </w:r>
        <w:r w:rsidR="007F7666">
          <w:instrText>HYPERLINK "http://www.internal.nrc.gov/policy/directives/toc/md8.3.htm"</w:instrText>
        </w:r>
        <w:r w:rsidR="007F7666">
          <w:fldChar w:fldCharType="separate"/>
        </w:r>
        <w:r w:rsidR="007F7666" w:rsidRPr="008F11B0">
          <w:t>NRC Incident Investigation Program</w:t>
        </w:r>
        <w:r w:rsidR="007F7666">
          <w:fldChar w:fldCharType="end"/>
        </w:r>
        <w:r w:rsidR="007B0D96">
          <w:t>,</w:t>
        </w:r>
        <w:r w:rsidR="007F7666" w:rsidRPr="002B596C">
          <w:t>”</w:t>
        </w:r>
      </w:ins>
      <w:r w:rsidR="00944CF9" w:rsidRPr="002B596C">
        <w:t xml:space="preserve"> defines a significant operational event as radiological, safeguards, or other safety</w:t>
      </w:r>
      <w:r w:rsidR="00422E2A">
        <w:noBreakHyphen/>
      </w:r>
      <w:r w:rsidR="00944CF9" w:rsidRPr="002B596C">
        <w:t>related operational event at a</w:t>
      </w:r>
      <w:r w:rsidR="00E355FF">
        <w:t>n</w:t>
      </w:r>
      <w:r w:rsidR="00944CF9" w:rsidRPr="002B596C">
        <w:t xml:space="preserve"> NRC</w:t>
      </w:r>
      <w:r w:rsidR="00E355FF">
        <w:t>-</w:t>
      </w:r>
      <w:r w:rsidR="00944CF9" w:rsidRPr="002B596C">
        <w:t xml:space="preserve">licensed facility that poses an actual or potential hazard to public health and safety, property, or the environment. At power reactors, these events include significant unplanned degraded conditions identified by the licensee or </w:t>
      </w:r>
      <w:r w:rsidR="0053321D">
        <w:t xml:space="preserve">the </w:t>
      </w:r>
      <w:r w:rsidR="00944CF9" w:rsidRPr="002B596C">
        <w:t>NRC.</w:t>
      </w:r>
    </w:p>
    <w:p w14:paraId="4A2854BE" w14:textId="7856CBD8" w:rsidR="00944CF9" w:rsidRPr="002B596C" w:rsidRDefault="00944CF9" w:rsidP="00CF3A95">
      <w:pPr>
        <w:pStyle w:val="BodyText3"/>
      </w:pPr>
      <w:r w:rsidRPr="002B596C">
        <w:t xml:space="preserve">The NRC staff uses </w:t>
      </w:r>
      <w:r w:rsidR="00CB439F" w:rsidRPr="002B596C">
        <w:t>MD </w:t>
      </w:r>
      <w:r w:rsidRPr="002B596C">
        <w:t>8.3 and I</w:t>
      </w:r>
      <w:r w:rsidR="008A3462">
        <w:t xml:space="preserve">nspection </w:t>
      </w:r>
      <w:r w:rsidRPr="002B596C">
        <w:t>M</w:t>
      </w:r>
      <w:r w:rsidR="008A3462">
        <w:t xml:space="preserve">anual </w:t>
      </w:r>
      <w:r w:rsidRPr="002B596C">
        <w:t>C</w:t>
      </w:r>
      <w:r w:rsidR="008A3462">
        <w:t>hapter</w:t>
      </w:r>
      <w:r w:rsidR="00EE2219">
        <w:t xml:space="preserve"> (IMC)</w:t>
      </w:r>
      <w:r w:rsidR="00EE2219" w:rsidRPr="002B596C">
        <w:t> </w:t>
      </w:r>
      <w:r w:rsidRPr="002B596C">
        <w:t>0309, “Reactive Inspection Decision Basis for Reactors,” to determine the appropriate NRC response to a significant operational event</w:t>
      </w:r>
      <w:r w:rsidR="001B144B">
        <w:t>. T</w:t>
      </w:r>
      <w:r w:rsidRPr="002B596C">
        <w:t xml:space="preserve">he responding onsite inspectors provide details </w:t>
      </w:r>
      <w:r w:rsidR="00194F6D">
        <w:t>about</w:t>
      </w:r>
      <w:r w:rsidRPr="002B596C">
        <w:t xml:space="preserve"> plant status and performance of equipment and personnel to NRC management, event review staff</w:t>
      </w:r>
      <w:r w:rsidR="00E6609C" w:rsidRPr="002B596C">
        <w:t xml:space="preserve">, and </w:t>
      </w:r>
      <w:r w:rsidR="00194F6D">
        <w:t xml:space="preserve">NRC </w:t>
      </w:r>
      <w:r w:rsidR="00E6609C" w:rsidRPr="002B596C">
        <w:t xml:space="preserve">regional and </w:t>
      </w:r>
      <w:r w:rsidR="00881E78">
        <w:t>H</w:t>
      </w:r>
      <w:r w:rsidR="00E6609C" w:rsidRPr="002B596C">
        <w:t>eadquarters risk analysts</w:t>
      </w:r>
      <w:r w:rsidR="00E355FF">
        <w:t>.</w:t>
      </w:r>
      <w:r w:rsidR="00E6609C" w:rsidRPr="002B596C">
        <w:t xml:space="preserve"> The details are used to determine the level of agency response, investigatory response if any </w:t>
      </w:r>
      <w:r w:rsidR="00287FBD">
        <w:t>(</w:t>
      </w:r>
      <w:r w:rsidR="00E6609C" w:rsidRPr="002B596C">
        <w:t>e.g.</w:t>
      </w:r>
      <w:r w:rsidR="00E355FF">
        <w:t>,</w:t>
      </w:r>
      <w:r w:rsidR="00E6609C" w:rsidRPr="002B596C">
        <w:t xml:space="preserve"> IIT, AIT, or SI</w:t>
      </w:r>
      <w:r w:rsidR="00287FBD">
        <w:t>)</w:t>
      </w:r>
      <w:r w:rsidR="00E6609C" w:rsidRPr="002B596C">
        <w:t>, and any special resources and expertise needed for event follow</w:t>
      </w:r>
      <w:r w:rsidR="00383708">
        <w:t>-</w:t>
      </w:r>
      <w:r w:rsidR="00E6609C" w:rsidRPr="002B596C">
        <w:t>up.</w:t>
      </w:r>
    </w:p>
    <w:p w14:paraId="31BEAEC1" w14:textId="029B824F" w:rsidR="00E6609C" w:rsidRPr="002B596C" w:rsidRDefault="00AE011D" w:rsidP="00CF3A95">
      <w:pPr>
        <w:pStyle w:val="BodyText3"/>
      </w:pPr>
      <w:r w:rsidRPr="002B596C">
        <w:t>Attachment</w:t>
      </w:r>
      <w:r w:rsidR="00D20D99" w:rsidRPr="002B596C">
        <w:t> </w:t>
      </w:r>
      <w:r w:rsidRPr="002B596C">
        <w:t>1</w:t>
      </w:r>
      <w:r w:rsidR="00E6609C" w:rsidRPr="002B596C">
        <w:t xml:space="preserve"> </w:t>
      </w:r>
      <w:r w:rsidR="006E4294" w:rsidRPr="002B596C">
        <w:t xml:space="preserve">of this </w:t>
      </w:r>
      <w:r w:rsidR="00881E78">
        <w:t>i</w:t>
      </w:r>
      <w:r w:rsidR="0053321D">
        <w:t xml:space="preserve">nspection </w:t>
      </w:r>
      <w:r w:rsidR="00881E78">
        <w:t>p</w:t>
      </w:r>
      <w:r w:rsidR="0053321D">
        <w:t>rocedure</w:t>
      </w:r>
      <w:r w:rsidR="006E4294" w:rsidRPr="002B596C">
        <w:t xml:space="preserve"> </w:t>
      </w:r>
      <w:r w:rsidR="00BC1DB2">
        <w:t xml:space="preserve">(IP) </w:t>
      </w:r>
      <w:r w:rsidR="00E6609C" w:rsidRPr="002B596C">
        <w:t xml:space="preserve">illustrates the relationship between event response and the </w:t>
      </w:r>
      <w:r w:rsidR="00F20C0F">
        <w:t>Reactor Oversight Process (</w:t>
      </w:r>
      <w:r w:rsidR="00E6609C" w:rsidRPr="002B596C">
        <w:t>ROP</w:t>
      </w:r>
      <w:r w:rsidR="00F20C0F">
        <w:t>)</w:t>
      </w:r>
      <w:r w:rsidR="00E6609C" w:rsidRPr="002B596C">
        <w:t xml:space="preserve">. </w:t>
      </w:r>
      <w:r w:rsidRPr="002B596C">
        <w:t>Attachment</w:t>
      </w:r>
      <w:r w:rsidR="00D20D99" w:rsidRPr="002B596C">
        <w:t> </w:t>
      </w:r>
      <w:r w:rsidRPr="002B596C">
        <w:t>2</w:t>
      </w:r>
      <w:r w:rsidR="00E6609C" w:rsidRPr="002B596C">
        <w:t xml:space="preserve"> provides guidance for limiting the NRC’s impact on licensees during an event or transient operations. </w:t>
      </w:r>
      <w:r w:rsidRPr="002B596C">
        <w:t>Attachment</w:t>
      </w:r>
      <w:r w:rsidR="00D20D99" w:rsidRPr="002B596C">
        <w:t> </w:t>
      </w:r>
      <w:r w:rsidRPr="002B596C">
        <w:t>3</w:t>
      </w:r>
      <w:r w:rsidR="00E6609C" w:rsidRPr="002B596C">
        <w:t xml:space="preserve"> provides guidance for plant response and event follow</w:t>
      </w:r>
      <w:r w:rsidR="00383708">
        <w:t>-</w:t>
      </w:r>
      <w:r w:rsidR="00E6609C" w:rsidRPr="002B596C">
        <w:t>up.</w:t>
      </w:r>
    </w:p>
    <w:p w14:paraId="7E8E91B8" w14:textId="15954001" w:rsidR="007D192E" w:rsidRDefault="006E7261" w:rsidP="00CF3A95">
      <w:pPr>
        <w:pStyle w:val="BodyText3"/>
      </w:pPr>
      <w:r>
        <w:t>C</w:t>
      </w:r>
      <w:r w:rsidR="00D20D99" w:rsidRPr="002B596C">
        <w:t>onduct a routine review of problem identification and resolution activities using IP 71152, “Problem Identification and Resolution</w:t>
      </w:r>
      <w:r w:rsidR="00383708">
        <w:t xml:space="preserve"> (PI&amp;R)</w:t>
      </w:r>
      <w:r w:rsidR="00D20D99" w:rsidRPr="002B596C">
        <w:t>.”</w:t>
      </w:r>
    </w:p>
    <w:p w14:paraId="0BF076B3" w14:textId="6699C715" w:rsidR="007D192E" w:rsidRDefault="006E7261" w:rsidP="00CF3A95">
      <w:pPr>
        <w:pStyle w:val="BodyText3"/>
      </w:pPr>
      <w:ins w:id="14" w:author="Author">
        <w:r>
          <w:t xml:space="preserve">Once the event has concluded and/or the cause of the issue has been determined, transition to the applicable </w:t>
        </w:r>
        <w:r w:rsidR="002E5505">
          <w:t xml:space="preserve">baseline, </w:t>
        </w:r>
        <w:r w:rsidR="00F20CBF">
          <w:t>generic, special, or infrequently performed IP</w:t>
        </w:r>
        <w:r w:rsidR="005B61CC">
          <w:t xml:space="preserve"> </w:t>
        </w:r>
        <w:r>
          <w:t>for follow-up, resolution and disposition.</w:t>
        </w:r>
      </w:ins>
    </w:p>
    <w:p w14:paraId="02240BB0" w14:textId="2376498D" w:rsidR="006F5D4B" w:rsidRDefault="006F5D4B" w:rsidP="00CF3A95">
      <w:pPr>
        <w:pStyle w:val="BodyText3"/>
      </w:pPr>
    </w:p>
    <w:p w14:paraId="7ED33C09" w14:textId="536BAE25" w:rsidR="003A35C3" w:rsidRPr="00A30EB6" w:rsidRDefault="002A2917" w:rsidP="00CF3A95">
      <w:pPr>
        <w:pStyle w:val="Heading1"/>
      </w:pPr>
      <w:r w:rsidRPr="008F11B0">
        <w:lastRenderedPageBreak/>
        <w:t>711</w:t>
      </w:r>
      <w:r w:rsidRPr="005211E3">
        <w:t>53</w:t>
      </w:r>
      <w:r w:rsidR="003A35C3" w:rsidRPr="00A30EB6">
        <w:t>-03</w:t>
      </w:r>
      <w:r w:rsidR="003A35C3" w:rsidRPr="00A30EB6">
        <w:tab/>
        <w:t>INSPECTION SAMPLES</w:t>
      </w:r>
    </w:p>
    <w:p w14:paraId="6DE54A4D" w14:textId="2F353A61" w:rsidR="003A35C3" w:rsidRPr="002B596C" w:rsidRDefault="003A35C3" w:rsidP="00E731B4">
      <w:pPr>
        <w:pStyle w:val="Heading2"/>
        <w:rPr>
          <w:rStyle w:val="Header02Char"/>
          <w:sz w:val="22"/>
          <w:szCs w:val="22"/>
          <w:u w:val="none"/>
        </w:rPr>
      </w:pPr>
      <w:r w:rsidRPr="002B596C">
        <w:rPr>
          <w:rStyle w:val="Header02Char"/>
          <w:sz w:val="22"/>
          <w:szCs w:val="22"/>
          <w:u w:val="none"/>
        </w:rPr>
        <w:t>0</w:t>
      </w:r>
      <w:r w:rsidR="00D55D1F" w:rsidRPr="002B596C">
        <w:rPr>
          <w:rStyle w:val="Header02Char"/>
          <w:sz w:val="22"/>
          <w:szCs w:val="22"/>
          <w:u w:val="none"/>
        </w:rPr>
        <w:t>3</w:t>
      </w:r>
      <w:r w:rsidRPr="002B596C">
        <w:rPr>
          <w:rStyle w:val="Header02Char"/>
          <w:sz w:val="22"/>
          <w:szCs w:val="22"/>
          <w:u w:val="none"/>
        </w:rPr>
        <w:t>.01</w:t>
      </w:r>
      <w:r w:rsidRPr="002B596C">
        <w:rPr>
          <w:rStyle w:val="Header02Char"/>
          <w:sz w:val="22"/>
          <w:szCs w:val="22"/>
          <w:u w:val="none"/>
        </w:rPr>
        <w:tab/>
      </w:r>
      <w:r w:rsidR="00DB3849" w:rsidRPr="002B596C">
        <w:rPr>
          <w:rStyle w:val="Header02Char"/>
          <w:sz w:val="22"/>
          <w:szCs w:val="22"/>
        </w:rPr>
        <w:t>Event Follo</w:t>
      </w:r>
      <w:r w:rsidR="00DB3849" w:rsidRPr="00EC7ABE">
        <w:rPr>
          <w:rStyle w:val="Header02Char"/>
          <w:sz w:val="22"/>
          <w:szCs w:val="22"/>
        </w:rPr>
        <w:t>w</w:t>
      </w:r>
      <w:r w:rsidR="00416590" w:rsidRPr="00EC7ABE">
        <w:rPr>
          <w:rStyle w:val="Header02Char"/>
          <w:sz w:val="22"/>
          <w:szCs w:val="22"/>
        </w:rPr>
        <w:t>-</w:t>
      </w:r>
      <w:r w:rsidR="00AF23CD" w:rsidRPr="00EC7ABE">
        <w:rPr>
          <w:rStyle w:val="Header02Char"/>
          <w:sz w:val="22"/>
          <w:szCs w:val="22"/>
        </w:rPr>
        <w:t>u</w:t>
      </w:r>
      <w:r w:rsidR="00AF23CD" w:rsidRPr="002B596C">
        <w:rPr>
          <w:rStyle w:val="Header02Char"/>
          <w:sz w:val="22"/>
          <w:szCs w:val="22"/>
        </w:rPr>
        <w:t xml:space="preserve">p </w:t>
      </w:r>
      <w:r w:rsidR="003E5766" w:rsidRPr="002B596C">
        <w:rPr>
          <w:rStyle w:val="Header02Char"/>
          <w:sz w:val="22"/>
          <w:szCs w:val="22"/>
        </w:rPr>
        <w:t>Sample</w:t>
      </w:r>
    </w:p>
    <w:p w14:paraId="5D49C5D2" w14:textId="0492B6B5" w:rsidR="003A35C3" w:rsidRPr="002B596C" w:rsidRDefault="00DB3849" w:rsidP="00227428">
      <w:pPr>
        <w:pStyle w:val="Requirement"/>
      </w:pPr>
      <w:r w:rsidRPr="002B596C">
        <w:t>Evaluate licensee events and degraded conditions for plant status</w:t>
      </w:r>
      <w:r w:rsidR="005A4D4D">
        <w:t xml:space="preserve"> and</w:t>
      </w:r>
      <w:r w:rsidRPr="002B596C">
        <w:t xml:space="preserve"> mitigating actions</w:t>
      </w:r>
      <w:r w:rsidR="00F06DED" w:rsidRPr="002B596C">
        <w:t xml:space="preserve"> and</w:t>
      </w:r>
      <w:r w:rsidRPr="002B596C">
        <w:t xml:space="preserve"> provid</w:t>
      </w:r>
      <w:r w:rsidR="00F06DED" w:rsidRPr="002B596C">
        <w:t>e</w:t>
      </w:r>
      <w:r w:rsidRPr="002B596C">
        <w:t xml:space="preserve"> input </w:t>
      </w:r>
      <w:r w:rsidR="00F06DED" w:rsidRPr="002B596C">
        <w:t xml:space="preserve">to determine whether </w:t>
      </w:r>
      <w:r w:rsidRPr="002B596C">
        <w:t>an IIT, AIT, or SI</w:t>
      </w:r>
      <w:r w:rsidR="00F06DED" w:rsidRPr="002B596C">
        <w:t xml:space="preserve"> is warranted</w:t>
      </w:r>
      <w:r w:rsidR="008D4AEE" w:rsidRPr="002B596C">
        <w:t>.</w:t>
      </w:r>
    </w:p>
    <w:p w14:paraId="730251E0" w14:textId="6CE6AE41" w:rsidR="00B43AFB" w:rsidRPr="000F3D90" w:rsidRDefault="0056381C" w:rsidP="000F3D90">
      <w:pPr>
        <w:pStyle w:val="SpecificGuidance"/>
      </w:pPr>
      <w:r w:rsidRPr="000F3D90">
        <w:t>Specific Guidance</w:t>
      </w:r>
    </w:p>
    <w:p w14:paraId="1A4CA6C6" w14:textId="4BD048C5" w:rsidR="00DB3849" w:rsidRPr="002B596C" w:rsidRDefault="00034DC9" w:rsidP="00FE4D58">
      <w:pPr>
        <w:pStyle w:val="BodyText"/>
        <w:numPr>
          <w:ilvl w:val="0"/>
          <w:numId w:val="25"/>
        </w:numPr>
      </w:pPr>
      <w:r w:rsidRPr="002B596C">
        <w:t>Monitor</w:t>
      </w:r>
      <w:r w:rsidR="00DB3849" w:rsidRPr="002B596C">
        <w:t xml:space="preserve"> plant </w:t>
      </w:r>
      <w:r w:rsidRPr="002B596C">
        <w:t>status</w:t>
      </w:r>
      <w:r w:rsidR="001C49DB" w:rsidRPr="002B596C">
        <w:t>/security posture</w:t>
      </w:r>
      <w:r w:rsidR="00DF5EA6">
        <w:t xml:space="preserve"> and</w:t>
      </w:r>
      <w:r w:rsidR="00DB3849" w:rsidRPr="002B596C">
        <w:t xml:space="preserve"> </w:t>
      </w:r>
      <w:r w:rsidRPr="002B596C">
        <w:t>o</w:t>
      </w:r>
      <w:r w:rsidR="00A60AB8" w:rsidRPr="002B596C">
        <w:t xml:space="preserve">btain </w:t>
      </w:r>
      <w:r w:rsidRPr="002B596C">
        <w:t xml:space="preserve">an </w:t>
      </w:r>
      <w:r w:rsidR="00A60AB8" w:rsidRPr="002B596C">
        <w:t>understanding of plant status, equipment/personnel performance</w:t>
      </w:r>
      <w:r w:rsidR="00DF5EA6">
        <w:t>,</w:t>
      </w:r>
      <w:r w:rsidR="00A60AB8" w:rsidRPr="002B596C">
        <w:t xml:space="preserve"> and plant management decisions to assist NRC management in making an informed evaluation of plant conditions</w:t>
      </w:r>
      <w:r w:rsidR="002778CC" w:rsidRPr="002B596C">
        <w:t xml:space="preserve">. </w:t>
      </w:r>
      <w:r w:rsidR="00A60AB8" w:rsidRPr="002B596C">
        <w:t>Observe plant parameters and status for mitigating systems/trains and fission product barriers</w:t>
      </w:r>
      <w:r w:rsidR="002778CC" w:rsidRPr="002B596C">
        <w:t xml:space="preserve">. </w:t>
      </w:r>
      <w:r w:rsidR="00A60AB8" w:rsidRPr="002B596C">
        <w:t>Information sources include drawings, system descriptions, control board indications, plant logs, computer data, recorders, and licensee personnel</w:t>
      </w:r>
      <w:r w:rsidR="002778CC" w:rsidRPr="002B596C">
        <w:t xml:space="preserve">. </w:t>
      </w:r>
      <w:r w:rsidR="00A60AB8" w:rsidRPr="002B596C">
        <w:t xml:space="preserve">Refer to </w:t>
      </w:r>
      <w:r w:rsidR="00AE011D" w:rsidRPr="002B596C">
        <w:t>Attachment</w:t>
      </w:r>
      <w:r w:rsidR="002B4187" w:rsidRPr="002B596C">
        <w:t> </w:t>
      </w:r>
      <w:r w:rsidR="00AE011D" w:rsidRPr="002B596C">
        <w:t>3</w:t>
      </w:r>
      <w:r w:rsidR="00A60AB8" w:rsidRPr="002B596C">
        <w:t xml:space="preserve"> for additional specific guidance for </w:t>
      </w:r>
      <w:r w:rsidR="00425869">
        <w:t>p</w:t>
      </w:r>
      <w:r w:rsidR="00A60AB8" w:rsidRPr="002B596C">
        <w:t>ressurized</w:t>
      </w:r>
      <w:r w:rsidR="00425869">
        <w:t>-w</w:t>
      </w:r>
      <w:r w:rsidR="00A60AB8" w:rsidRPr="002B596C">
        <w:t xml:space="preserve">ater </w:t>
      </w:r>
      <w:r w:rsidR="00425869">
        <w:t>r</w:t>
      </w:r>
      <w:r w:rsidR="00A60AB8" w:rsidRPr="002B596C">
        <w:t xml:space="preserve">eactors, </w:t>
      </w:r>
      <w:r w:rsidR="00425869">
        <w:t>b</w:t>
      </w:r>
      <w:r w:rsidR="00A60AB8" w:rsidRPr="002B596C">
        <w:t>oiling</w:t>
      </w:r>
      <w:r w:rsidR="00425869">
        <w:t>-w</w:t>
      </w:r>
      <w:r w:rsidR="00A60AB8" w:rsidRPr="002B596C">
        <w:t xml:space="preserve">ater </w:t>
      </w:r>
      <w:r w:rsidR="00425869">
        <w:t>r</w:t>
      </w:r>
      <w:r w:rsidR="00A60AB8" w:rsidRPr="002B596C">
        <w:t xml:space="preserve">eactors, and </w:t>
      </w:r>
      <w:r w:rsidR="00D86D88">
        <w:t>p</w:t>
      </w:r>
      <w:r w:rsidR="00A60AB8" w:rsidRPr="002B596C">
        <w:t>ost</w:t>
      </w:r>
      <w:r w:rsidR="008063C2">
        <w:t xml:space="preserve"> </w:t>
      </w:r>
      <w:r w:rsidR="00D86D88">
        <w:t>t</w:t>
      </w:r>
      <w:r w:rsidR="00A60AB8" w:rsidRPr="002B596C">
        <w:t xml:space="preserve">ransient </w:t>
      </w:r>
      <w:r w:rsidR="00D86D88">
        <w:t>r</w:t>
      </w:r>
      <w:r w:rsidR="00A60AB8" w:rsidRPr="002B596C">
        <w:t>esponse.</w:t>
      </w:r>
      <w:r w:rsidR="00AA15D7" w:rsidRPr="002B596C">
        <w:t xml:space="preserve"> For security events, review security event logs, alarm station logs, </w:t>
      </w:r>
      <w:r w:rsidR="005A4D4D">
        <w:t xml:space="preserve">and </w:t>
      </w:r>
      <w:proofErr w:type="gramStart"/>
      <w:r w:rsidR="00AA15D7" w:rsidRPr="002B596C">
        <w:t>associated</w:t>
      </w:r>
      <w:proofErr w:type="gramEnd"/>
      <w:r w:rsidR="00AA15D7" w:rsidRPr="002B596C">
        <w:t xml:space="preserve"> security video camera footage</w:t>
      </w:r>
      <w:r w:rsidR="00B87A91">
        <w:t>;</w:t>
      </w:r>
      <w:r w:rsidR="00AA15D7" w:rsidRPr="002B596C">
        <w:t xml:space="preserve"> conduct field observations of the event location(s)</w:t>
      </w:r>
      <w:r w:rsidR="00B87A91">
        <w:t>;</w:t>
      </w:r>
      <w:r w:rsidR="00AA15D7" w:rsidRPr="002B596C">
        <w:t xml:space="preserve"> and interview security personnel directly involved in the event.</w:t>
      </w:r>
    </w:p>
    <w:p w14:paraId="7F4ABF3E" w14:textId="4842A755" w:rsidR="00FA6D07" w:rsidRPr="002B596C" w:rsidRDefault="00DB3849" w:rsidP="00A518CE">
      <w:pPr>
        <w:pStyle w:val="BodyText"/>
        <w:numPr>
          <w:ilvl w:val="0"/>
          <w:numId w:val="25"/>
        </w:numPr>
      </w:pPr>
      <w:r w:rsidRPr="002B596C">
        <w:t>Evaluate</w:t>
      </w:r>
      <w:r w:rsidR="00B87A91">
        <w:t xml:space="preserve"> the</w:t>
      </w:r>
      <w:r w:rsidRPr="002B596C">
        <w:t xml:space="preserve"> performance of mitigating systems</w:t>
      </w:r>
      <w:r w:rsidR="001C49DB" w:rsidRPr="002B596C">
        <w:t>, security systems, compensatory measures,</w:t>
      </w:r>
      <w:r w:rsidRPr="002B596C">
        <w:t xml:space="preserve"> and licensee actions.</w:t>
      </w:r>
      <w:r w:rsidR="00A60AB8" w:rsidRPr="002B596C">
        <w:t xml:space="preserve"> Evaluate whether the licensee has appropriately resolved event issues </w:t>
      </w:r>
      <w:r w:rsidR="00B87A91">
        <w:t>before</w:t>
      </w:r>
      <w:r w:rsidR="00A60AB8" w:rsidRPr="002B596C">
        <w:t xml:space="preserve"> restart, where applicable, such as by attending Plant Oversight Review Committee</w:t>
      </w:r>
      <w:r w:rsidR="00C46807" w:rsidRPr="002B596C">
        <w:t xml:space="preserve"> meetings</w:t>
      </w:r>
      <w:r w:rsidR="00A60AB8" w:rsidRPr="002B596C">
        <w:t>.</w:t>
      </w:r>
      <w:r w:rsidR="00AA15D7" w:rsidRPr="002B596C">
        <w:t xml:space="preserve"> For security events, evaluate whether </w:t>
      </w:r>
      <w:r w:rsidR="003C07A8" w:rsidRPr="002B596C">
        <w:t xml:space="preserve">the licensee has appropriately implemented applicable </w:t>
      </w:r>
      <w:r w:rsidR="00AA15D7" w:rsidRPr="002B596C">
        <w:t>compensatory measures to ensure the continued efficacy of the physical protection program and protective strategy.</w:t>
      </w:r>
    </w:p>
    <w:p w14:paraId="4CD37C0F" w14:textId="5ACCAA15" w:rsidR="00FA6D07" w:rsidRPr="00B10EC8" w:rsidRDefault="00DB3849" w:rsidP="00A518CE">
      <w:pPr>
        <w:pStyle w:val="BodyText"/>
        <w:numPr>
          <w:ilvl w:val="0"/>
          <w:numId w:val="25"/>
        </w:numPr>
      </w:pPr>
      <w:r w:rsidRPr="002B596C">
        <w:t xml:space="preserve">Confirm that the licensee properly classified the event in accordance with emergency action level procedures and made timely notifications to </w:t>
      </w:r>
      <w:r w:rsidR="00324B23">
        <w:t xml:space="preserve">the </w:t>
      </w:r>
      <w:r w:rsidRPr="002B596C">
        <w:t xml:space="preserve">NRC and </w:t>
      </w:r>
      <w:r w:rsidR="003118F9">
        <w:t>S</w:t>
      </w:r>
      <w:r w:rsidRPr="002B596C">
        <w:t xml:space="preserve">tate/county governments as </w:t>
      </w:r>
      <w:r w:rsidRPr="00B10EC8">
        <w:t>required (Title</w:t>
      </w:r>
      <w:r w:rsidR="007717F1" w:rsidRPr="00B10EC8">
        <w:t> </w:t>
      </w:r>
      <w:r w:rsidRPr="00B10EC8">
        <w:t xml:space="preserve">10 of the </w:t>
      </w:r>
      <w:r w:rsidRPr="005D229C">
        <w:t>Code of Federal Regulations</w:t>
      </w:r>
      <w:r w:rsidRPr="00B10EC8">
        <w:t xml:space="preserve"> (10</w:t>
      </w:r>
      <w:r w:rsidR="007717F1" w:rsidRPr="00B10EC8">
        <w:t> </w:t>
      </w:r>
      <w:r w:rsidRPr="00B10EC8">
        <w:t xml:space="preserve">CFR) </w:t>
      </w:r>
      <w:r w:rsidR="00205464" w:rsidRPr="00B10EC8">
        <w:t>Part </w:t>
      </w:r>
      <w:r w:rsidRPr="00B10EC8">
        <w:t xml:space="preserve">20, </w:t>
      </w:r>
      <w:r w:rsidR="00534A2F" w:rsidRPr="00B10EC8">
        <w:t xml:space="preserve">“Standards for Protection </w:t>
      </w:r>
      <w:r w:rsidR="003118F9" w:rsidRPr="00B10EC8">
        <w:t>a</w:t>
      </w:r>
      <w:r w:rsidR="00534A2F" w:rsidRPr="00B10EC8">
        <w:t>gainst Radiation”</w:t>
      </w:r>
      <w:r w:rsidR="003118F9" w:rsidRPr="00B10EC8">
        <w:t>;</w:t>
      </w:r>
      <w:r w:rsidR="00534A2F" w:rsidRPr="00B10EC8">
        <w:t xml:space="preserve"> 10</w:t>
      </w:r>
      <w:r w:rsidR="0089091F" w:rsidRPr="00B10EC8">
        <w:t> </w:t>
      </w:r>
      <w:r w:rsidR="00534A2F" w:rsidRPr="00B10EC8">
        <w:t xml:space="preserve">CFR </w:t>
      </w:r>
      <w:r w:rsidRPr="00B10EC8">
        <w:t>50.9,</w:t>
      </w:r>
      <w:r w:rsidR="00534A2F" w:rsidRPr="00B10EC8">
        <w:t xml:space="preserve"> “Completeness and Accuracy of Information”</w:t>
      </w:r>
      <w:r w:rsidR="003118F9" w:rsidRPr="00B10EC8">
        <w:t>;</w:t>
      </w:r>
      <w:r w:rsidR="00534A2F" w:rsidRPr="00B10EC8">
        <w:t xml:space="preserve"> </w:t>
      </w:r>
      <w:r w:rsidR="00B10EC8" w:rsidRPr="00B10EC8">
        <w:t>10</w:t>
      </w:r>
      <w:r w:rsidR="0089091F" w:rsidRPr="00B10EC8">
        <w:t> </w:t>
      </w:r>
      <w:r w:rsidR="00B10EC8" w:rsidRPr="00B10EC8">
        <w:t>CFR</w:t>
      </w:r>
      <w:r w:rsidR="00792899" w:rsidRPr="00B10EC8">
        <w:t> </w:t>
      </w:r>
      <w:r w:rsidR="00B10EC8" w:rsidRPr="00B10EC8">
        <w:t xml:space="preserve">50.69, “Risk-Informed Categorization and Treatment of Structures, Systems and Components for Nuclear Power Reactors,” (for sites </w:t>
      </w:r>
      <w:r w:rsidR="00B10EC8">
        <w:t>that have adopted 10</w:t>
      </w:r>
      <w:r w:rsidR="0089091F" w:rsidRPr="00B10EC8">
        <w:t> </w:t>
      </w:r>
      <w:r w:rsidR="00B10EC8">
        <w:t>CFR</w:t>
      </w:r>
      <w:r w:rsidR="0089091F" w:rsidRPr="00B10EC8">
        <w:t> </w:t>
      </w:r>
      <w:r w:rsidR="00B10EC8">
        <w:t>50.69)</w:t>
      </w:r>
      <w:r w:rsidR="00B10EC8" w:rsidRPr="00B10EC8">
        <w:t xml:space="preserve">; </w:t>
      </w:r>
      <w:r w:rsidR="00534A2F" w:rsidRPr="00B10EC8">
        <w:t>10</w:t>
      </w:r>
      <w:r w:rsidR="0089091F" w:rsidRPr="00B10EC8">
        <w:t> </w:t>
      </w:r>
      <w:r w:rsidR="00534A2F" w:rsidRPr="00B10EC8">
        <w:t>CFR</w:t>
      </w:r>
      <w:r w:rsidR="00656CE1" w:rsidRPr="00B10EC8">
        <w:t> </w:t>
      </w:r>
      <w:r w:rsidRPr="00B10EC8">
        <w:t>50.72</w:t>
      </w:r>
      <w:r w:rsidR="00CB439F" w:rsidRPr="00B10EC8">
        <w:t>,</w:t>
      </w:r>
      <w:r w:rsidR="00534A2F" w:rsidRPr="00B10EC8">
        <w:t xml:space="preserve"> “Immediate Notification Requirements for Operating Nuclear Power Reactors”</w:t>
      </w:r>
      <w:r w:rsidR="003118F9" w:rsidRPr="00B10EC8">
        <w:t>;</w:t>
      </w:r>
      <w:r w:rsidR="00CB439F" w:rsidRPr="00B10EC8">
        <w:t xml:space="preserve"> and </w:t>
      </w:r>
      <w:r w:rsidR="003118F9" w:rsidRPr="00B10EC8">
        <w:t>10 CFR </w:t>
      </w:r>
      <w:r w:rsidR="00CB439F" w:rsidRPr="00B10EC8">
        <w:t>50.73</w:t>
      </w:r>
      <w:r w:rsidR="00534A2F" w:rsidRPr="00B10EC8">
        <w:t>, “Licensee Event Report System”</w:t>
      </w:r>
      <w:r w:rsidRPr="00B10EC8">
        <w:t>).</w:t>
      </w:r>
      <w:r w:rsidR="001C49DB" w:rsidRPr="00B10EC8">
        <w:t xml:space="preserve"> For security events, confirm that the licensee evaluated the event and made appropriate notifications to the NRC consistent with site security plans, implementing procedures as required by 10</w:t>
      </w:r>
      <w:r w:rsidR="00CB439F" w:rsidRPr="00B10EC8">
        <w:t> </w:t>
      </w:r>
      <w:r w:rsidR="001C49DB" w:rsidRPr="00B10EC8">
        <w:t>CFR</w:t>
      </w:r>
      <w:r w:rsidR="00CB439F" w:rsidRPr="00B10EC8">
        <w:t> </w:t>
      </w:r>
      <w:r w:rsidR="001C49DB" w:rsidRPr="00B10EC8">
        <w:t>73</w:t>
      </w:r>
      <w:ins w:id="15" w:author="Author">
        <w:r w:rsidR="00BC52D8">
          <w:t>.12</w:t>
        </w:r>
        <w:r w:rsidR="005E7542">
          <w:t xml:space="preserve">00, “Notification of physical security </w:t>
        </w:r>
        <w:r w:rsidR="00A97A80">
          <w:t>events</w:t>
        </w:r>
        <w:r w:rsidR="005E7542">
          <w:t xml:space="preserve">”; </w:t>
        </w:r>
        <w:r w:rsidR="0064627B">
          <w:t>10</w:t>
        </w:r>
      </w:ins>
      <w:r w:rsidR="00E452C7">
        <w:t> </w:t>
      </w:r>
      <w:ins w:id="16" w:author="Author">
        <w:r w:rsidR="0064627B">
          <w:t xml:space="preserve">CFR </w:t>
        </w:r>
        <w:r w:rsidR="00BE1D00">
          <w:t>73.1205, “Written follow-up reports of physical security events</w:t>
        </w:r>
        <w:r w:rsidR="008E23AE">
          <w:t xml:space="preserve">”; </w:t>
        </w:r>
        <w:r w:rsidR="005E7542">
          <w:t>10 CFR</w:t>
        </w:r>
        <w:r w:rsidR="00177A27">
          <w:t xml:space="preserve"> 73.1210, “Recordkeeping of physical security events”</w:t>
        </w:r>
        <w:r w:rsidR="003F450F">
          <w:t xml:space="preserve">; 10 CFR 73.1215, “Suspicious activity reports”; and </w:t>
        </w:r>
        <w:r w:rsidR="00617761">
          <w:t xml:space="preserve">10 CFR 73.77, “Cyber </w:t>
        </w:r>
        <w:r w:rsidR="00ED5CA9">
          <w:t>s</w:t>
        </w:r>
        <w:r w:rsidR="00617761">
          <w:t xml:space="preserve">ecurity </w:t>
        </w:r>
        <w:r w:rsidR="00ED5CA9">
          <w:t>e</w:t>
        </w:r>
        <w:r w:rsidR="00617761">
          <w:t xml:space="preserve">vent </w:t>
        </w:r>
        <w:r w:rsidR="00ED5CA9">
          <w:t>n</w:t>
        </w:r>
        <w:r w:rsidR="00617761">
          <w:t>otifications</w:t>
        </w:r>
        <w:r w:rsidR="00365967">
          <w:t>,</w:t>
        </w:r>
        <w:r w:rsidR="001B58FD">
          <w:t>”</w:t>
        </w:r>
      </w:ins>
      <w:r w:rsidR="00C22FC2" w:rsidRPr="00B10EC8">
        <w:t xml:space="preserve"> to 10 CFR Part</w:t>
      </w:r>
      <w:r w:rsidR="008F2BFC">
        <w:t> </w:t>
      </w:r>
      <w:r w:rsidR="00C22FC2" w:rsidRPr="00B10EC8">
        <w:t>73, “Physical Protection of Plants and Materials.”</w:t>
      </w:r>
    </w:p>
    <w:p w14:paraId="079153CC" w14:textId="48E81212" w:rsidR="00FC28B6" w:rsidRPr="002B596C" w:rsidRDefault="00DB3849" w:rsidP="00A518CE">
      <w:pPr>
        <w:pStyle w:val="BodyText"/>
        <w:numPr>
          <w:ilvl w:val="0"/>
          <w:numId w:val="25"/>
        </w:numPr>
      </w:pPr>
      <w:r w:rsidRPr="002B596C">
        <w:t xml:space="preserve">Communicate details </w:t>
      </w:r>
      <w:r w:rsidR="00C22FC2">
        <w:t>about</w:t>
      </w:r>
      <w:r w:rsidRPr="002B596C">
        <w:t xml:space="preserve"> the event to management, risk analysts</w:t>
      </w:r>
      <w:r w:rsidR="0053321D">
        <w:t>,</w:t>
      </w:r>
      <w:r w:rsidRPr="002B596C">
        <w:t xml:space="preserve"> and others in the </w:t>
      </w:r>
      <w:r w:rsidR="00324B23">
        <w:t>r</w:t>
      </w:r>
      <w:r w:rsidRPr="002B596C">
        <w:t xml:space="preserve">egion and </w:t>
      </w:r>
      <w:r w:rsidR="00B52CD2">
        <w:t xml:space="preserve">at </w:t>
      </w:r>
      <w:r w:rsidR="00324B23">
        <w:t xml:space="preserve">NRC </w:t>
      </w:r>
      <w:r w:rsidRPr="002B596C">
        <w:t xml:space="preserve">Headquarters as </w:t>
      </w:r>
      <w:proofErr w:type="gramStart"/>
      <w:r w:rsidRPr="002B596C">
        <w:t>input</w:t>
      </w:r>
      <w:proofErr w:type="gramEnd"/>
      <w:r w:rsidRPr="002B596C">
        <w:t xml:space="preserve"> to determining the need for an IIT, AIT, or SI</w:t>
      </w:r>
      <w:r w:rsidR="00B05CE1" w:rsidRPr="002B596C">
        <w:t xml:space="preserve">. </w:t>
      </w:r>
      <w:r w:rsidR="00D95C4C" w:rsidRPr="002B596C">
        <w:t>P</w:t>
      </w:r>
      <w:r w:rsidR="00E044B5" w:rsidRPr="002B596C">
        <w:t>rovide the information needed to assess the event against the deterministic criteria</w:t>
      </w:r>
      <w:r w:rsidR="00D95C4C" w:rsidRPr="002B596C">
        <w:t xml:space="preserve"> in MD</w:t>
      </w:r>
      <w:r w:rsidR="00CB439F" w:rsidRPr="002B596C">
        <w:t> </w:t>
      </w:r>
      <w:r w:rsidR="00D95C4C" w:rsidRPr="002B596C">
        <w:t>8.3 and IMC</w:t>
      </w:r>
      <w:r w:rsidR="00CB439F" w:rsidRPr="002B596C">
        <w:t> </w:t>
      </w:r>
      <w:r w:rsidR="00D95C4C" w:rsidRPr="002B596C">
        <w:t>0309</w:t>
      </w:r>
      <w:r w:rsidR="00E044B5" w:rsidRPr="002B596C">
        <w:t>.</w:t>
      </w:r>
    </w:p>
    <w:p w14:paraId="7E2AE093" w14:textId="4BF8549C" w:rsidR="00152A1F" w:rsidRPr="002B596C" w:rsidRDefault="00196802" w:rsidP="00AF3780">
      <w:pPr>
        <w:pStyle w:val="BodyText3"/>
      </w:pPr>
      <w:r w:rsidRPr="002B596C">
        <w:t xml:space="preserve">If probabilistic risk input </w:t>
      </w:r>
      <w:r w:rsidR="006C2520" w:rsidRPr="002B596C">
        <w:t xml:space="preserve">is </w:t>
      </w:r>
      <w:r w:rsidRPr="002B596C">
        <w:t>required for the event</w:t>
      </w:r>
      <w:r w:rsidR="00064365" w:rsidRPr="002B596C">
        <w:t>,</w:t>
      </w:r>
      <w:r w:rsidRPr="002B596C">
        <w:t xml:space="preserve"> </w:t>
      </w:r>
      <w:r w:rsidR="006F0F92" w:rsidRPr="002B596C">
        <w:t xml:space="preserve">provide </w:t>
      </w:r>
      <w:r w:rsidR="00EA1095" w:rsidRPr="002B596C">
        <w:t xml:space="preserve">risk assessment </w:t>
      </w:r>
      <w:r w:rsidR="006F0F92" w:rsidRPr="002B596C">
        <w:t>input related to</w:t>
      </w:r>
      <w:r w:rsidR="00064365" w:rsidRPr="002B596C">
        <w:t xml:space="preserve"> equipment malfunctions/unavailabilit</w:t>
      </w:r>
      <w:ins w:id="17" w:author="Author">
        <w:r w:rsidR="00B03A7F">
          <w:t>y</w:t>
        </w:r>
      </w:ins>
      <w:r w:rsidR="00064365" w:rsidRPr="002B596C">
        <w:t xml:space="preserve"> and operator errors. </w:t>
      </w:r>
      <w:r w:rsidR="00EA1095" w:rsidRPr="002B596C">
        <w:t>In providing such input, c</w:t>
      </w:r>
      <w:r w:rsidR="00D95C4C" w:rsidRPr="002B596C">
        <w:t xml:space="preserve">onsider likely core damage and large early </w:t>
      </w:r>
      <w:r w:rsidR="00034DC9" w:rsidRPr="002B596C">
        <w:t xml:space="preserve">release </w:t>
      </w:r>
      <w:r w:rsidR="00D95C4C" w:rsidRPr="002B596C">
        <w:t xml:space="preserve">sequences </w:t>
      </w:r>
      <w:r w:rsidR="00BA7FD5" w:rsidRPr="002B596C">
        <w:t xml:space="preserve">associated with the event </w:t>
      </w:r>
      <w:r w:rsidR="00D95C4C" w:rsidRPr="002B596C">
        <w:t>that include known equipment failures</w:t>
      </w:r>
      <w:r w:rsidR="00BA7FD5" w:rsidRPr="002B596C">
        <w:t>,</w:t>
      </w:r>
      <w:r w:rsidR="00D95C4C" w:rsidRPr="002B596C">
        <w:t xml:space="preserve"> operator errors</w:t>
      </w:r>
      <w:r w:rsidR="00BA7FD5" w:rsidRPr="002B596C">
        <w:t xml:space="preserve">, remaining </w:t>
      </w:r>
      <w:r w:rsidR="00D95C4C" w:rsidRPr="002B596C">
        <w:t>mitigation</w:t>
      </w:r>
      <w:r w:rsidR="004D3731">
        <w:t xml:space="preserve"> </w:t>
      </w:r>
      <w:r w:rsidR="00D95C4C" w:rsidRPr="002B596C">
        <w:lastRenderedPageBreak/>
        <w:t>capability</w:t>
      </w:r>
      <w:r w:rsidR="00472A98" w:rsidRPr="002B596C">
        <w:t xml:space="preserve">, and </w:t>
      </w:r>
      <w:r w:rsidR="00064365" w:rsidRPr="002B596C">
        <w:t xml:space="preserve">mitigation equipment </w:t>
      </w:r>
      <w:r w:rsidR="0053321D">
        <w:t>that</w:t>
      </w:r>
      <w:r w:rsidR="0053321D" w:rsidRPr="002B596C">
        <w:t xml:space="preserve"> </w:t>
      </w:r>
      <w:r w:rsidR="00064365" w:rsidRPr="002B596C">
        <w:t>could contribute to increased risk if unavailable.</w:t>
      </w:r>
      <w:r w:rsidR="00D95C4C" w:rsidRPr="002B596C">
        <w:t xml:space="preserve"> Work with the risk analysts to </w:t>
      </w:r>
      <w:r w:rsidR="00BA7FD5" w:rsidRPr="002B596C">
        <w:t>complete the risk assessment.</w:t>
      </w:r>
    </w:p>
    <w:p w14:paraId="5F7645E6" w14:textId="0952ADE7" w:rsidR="002735A1" w:rsidRPr="002B596C" w:rsidRDefault="00DB3849" w:rsidP="00A518CE">
      <w:pPr>
        <w:pStyle w:val="BodyText"/>
        <w:numPr>
          <w:ilvl w:val="0"/>
          <w:numId w:val="25"/>
        </w:numPr>
      </w:pPr>
      <w:r w:rsidRPr="008F11B0">
        <w:t xml:space="preserve">Retain observations related to </w:t>
      </w:r>
      <w:r w:rsidRPr="00F71FEF">
        <w:t>performance issues and contributing factors for potential follow</w:t>
      </w:r>
      <w:r w:rsidR="00A65B1C">
        <w:t>-</w:t>
      </w:r>
      <w:r w:rsidRPr="00F71FEF">
        <w:t>up by the IIT, AIT, SI, or appropriate ROP baseline inspection.</w:t>
      </w:r>
      <w:r w:rsidR="00A60AB8" w:rsidRPr="00483AAF">
        <w:t xml:space="preserve"> </w:t>
      </w:r>
      <w:r w:rsidR="00A60AB8" w:rsidRPr="00066611">
        <w:rPr>
          <w:rStyle w:val="Commitment"/>
        </w:rPr>
        <w:t>Inspectors should provide the follow</w:t>
      </w:r>
      <w:r w:rsidR="00AB6636">
        <w:rPr>
          <w:rStyle w:val="Commitment"/>
        </w:rPr>
        <w:t>-</w:t>
      </w:r>
      <w:r w:rsidR="00A60AB8" w:rsidRPr="00066611">
        <w:rPr>
          <w:rStyle w:val="Commitment"/>
        </w:rPr>
        <w:t>up inspection team leader with any information on potential contributing factors that may assist the follow</w:t>
      </w:r>
      <w:r w:rsidR="00967FA3">
        <w:rPr>
          <w:rStyle w:val="Commitment"/>
        </w:rPr>
        <w:t>-</w:t>
      </w:r>
      <w:r w:rsidR="00A60AB8" w:rsidRPr="00066611">
        <w:rPr>
          <w:rStyle w:val="Commitment"/>
        </w:rPr>
        <w:t>up assessment of the event</w:t>
      </w:r>
      <w:r w:rsidR="002778CC" w:rsidRPr="00066611">
        <w:rPr>
          <w:rStyle w:val="Commitment"/>
        </w:rPr>
        <w:t>.</w:t>
      </w:r>
      <w:r w:rsidR="00C059C1" w:rsidRPr="00066611">
        <w:rPr>
          <w:rStyle w:val="Commitment"/>
        </w:rPr>
        <w:t xml:space="preserve"> </w:t>
      </w:r>
      <w:r w:rsidR="00A60AB8" w:rsidRPr="00066611">
        <w:rPr>
          <w:rStyle w:val="Commitment"/>
        </w:rPr>
        <w:t xml:space="preserve">Information should include any issues noted with components of safety culture as described in </w:t>
      </w:r>
      <w:r w:rsidR="00CB439F" w:rsidRPr="00066611">
        <w:rPr>
          <w:rStyle w:val="Commitment"/>
        </w:rPr>
        <w:t>IMC </w:t>
      </w:r>
      <w:r w:rsidR="00A60AB8" w:rsidRPr="00066611">
        <w:rPr>
          <w:rStyle w:val="Commitment"/>
        </w:rPr>
        <w:t>0310, “</w:t>
      </w:r>
      <w:r w:rsidR="00D7549F" w:rsidRPr="00066611">
        <w:rPr>
          <w:rStyle w:val="Commitment"/>
        </w:rPr>
        <w:t>Aspects</w:t>
      </w:r>
      <w:r w:rsidR="00A60AB8" w:rsidRPr="00066611">
        <w:rPr>
          <w:rStyle w:val="Commitment"/>
        </w:rPr>
        <w:t xml:space="preserve"> within the Cross-cutting Areas.” Information about observing a safety</w:t>
      </w:r>
      <w:r w:rsidR="0053321D" w:rsidRPr="00066611">
        <w:rPr>
          <w:rStyle w:val="Commitment"/>
        </w:rPr>
        <w:t>-</w:t>
      </w:r>
      <w:r w:rsidR="00A60AB8" w:rsidRPr="00066611">
        <w:rPr>
          <w:rStyle w:val="Commitment"/>
        </w:rPr>
        <w:t xml:space="preserve">conscious work environment is contained in </w:t>
      </w:r>
      <w:r w:rsidR="00CB439F" w:rsidRPr="00066611">
        <w:rPr>
          <w:rStyle w:val="Commitment"/>
        </w:rPr>
        <w:t>IP </w:t>
      </w:r>
      <w:r w:rsidR="00A60AB8" w:rsidRPr="00066611">
        <w:rPr>
          <w:rStyle w:val="Commitment"/>
        </w:rPr>
        <w:t>71152. The information is provided for follow</w:t>
      </w:r>
      <w:r w:rsidR="00967FA3">
        <w:rPr>
          <w:rStyle w:val="Commitment"/>
        </w:rPr>
        <w:t>-</w:t>
      </w:r>
      <w:r w:rsidR="00A60AB8" w:rsidRPr="00066611">
        <w:rPr>
          <w:rStyle w:val="Commitment"/>
        </w:rPr>
        <w:t>up by IIT, AIT, SI, or ROP baseline inspection(s)</w:t>
      </w:r>
      <w:r w:rsidR="002778CC" w:rsidRPr="00066611">
        <w:rPr>
          <w:rStyle w:val="Commitment"/>
        </w:rPr>
        <w:t xml:space="preserve">. </w:t>
      </w:r>
      <w:r w:rsidR="00A60AB8" w:rsidRPr="00066611">
        <w:rPr>
          <w:rStyle w:val="Commitment"/>
        </w:rPr>
        <w:t xml:space="preserve">The staff assigned to review the event as the agency response </w:t>
      </w:r>
      <w:r w:rsidR="00AF2928" w:rsidRPr="00066611">
        <w:rPr>
          <w:rStyle w:val="Commitment"/>
        </w:rPr>
        <w:t xml:space="preserve">is </w:t>
      </w:r>
      <w:r w:rsidR="00A60AB8" w:rsidRPr="00066611">
        <w:rPr>
          <w:rStyle w:val="Commitment"/>
        </w:rPr>
        <w:t>responsible for documentation in accordance with the procedure governing the activity</w:t>
      </w:r>
      <w:r w:rsidR="002778CC" w:rsidRPr="00066611">
        <w:rPr>
          <w:rStyle w:val="Commitment"/>
        </w:rPr>
        <w:t>.</w:t>
      </w:r>
      <w:r w:rsidR="002778CC" w:rsidRPr="002B596C">
        <w:rPr>
          <w:i/>
        </w:rPr>
        <w:t xml:space="preserve"> </w:t>
      </w:r>
      <w:r w:rsidR="00A60AB8" w:rsidRPr="002B596C">
        <w:t>[C1]</w:t>
      </w:r>
    </w:p>
    <w:p w14:paraId="11DA57D3" w14:textId="44374D47" w:rsidR="003B60D2" w:rsidRPr="002B596C" w:rsidRDefault="007661CE" w:rsidP="00B325A6">
      <w:pPr>
        <w:pStyle w:val="Heading2"/>
        <w:rPr>
          <w:rStyle w:val="Header02Char"/>
          <w:sz w:val="22"/>
          <w:szCs w:val="22"/>
          <w:u w:val="none"/>
        </w:rPr>
      </w:pPr>
      <w:r w:rsidRPr="002B596C">
        <w:rPr>
          <w:rStyle w:val="Header02Char"/>
          <w:sz w:val="22"/>
          <w:szCs w:val="22"/>
          <w:u w:val="none"/>
        </w:rPr>
        <w:t>03.02</w:t>
      </w:r>
      <w:r w:rsidRPr="002B596C">
        <w:rPr>
          <w:rStyle w:val="Header02Char"/>
          <w:sz w:val="22"/>
          <w:szCs w:val="22"/>
          <w:u w:val="none"/>
        </w:rPr>
        <w:tab/>
      </w:r>
      <w:r w:rsidR="00D211CC" w:rsidRPr="002B596C">
        <w:rPr>
          <w:rStyle w:val="Header02Char"/>
          <w:sz w:val="22"/>
          <w:szCs w:val="22"/>
        </w:rPr>
        <w:t xml:space="preserve">Event Report </w:t>
      </w:r>
      <w:r w:rsidR="003E5766" w:rsidRPr="002B596C">
        <w:rPr>
          <w:rStyle w:val="Header02Char"/>
          <w:sz w:val="22"/>
          <w:szCs w:val="22"/>
        </w:rPr>
        <w:t>Sample</w:t>
      </w:r>
    </w:p>
    <w:p w14:paraId="6938A58D" w14:textId="77C4CA45" w:rsidR="00D55D1F" w:rsidRDefault="00D90DB2" w:rsidP="000E7291">
      <w:pPr>
        <w:pStyle w:val="Requirement"/>
        <w:rPr>
          <w:ins w:id="18" w:author="Author"/>
        </w:rPr>
      </w:pPr>
      <w:r w:rsidRPr="008F11B0">
        <w:t xml:space="preserve">Review </w:t>
      </w:r>
      <w:r w:rsidR="003F6788" w:rsidRPr="008F11B0">
        <w:t xml:space="preserve">written LER </w:t>
      </w:r>
      <w:r w:rsidR="00D211CC" w:rsidRPr="008F11B0">
        <w:t xml:space="preserve">and SER </w:t>
      </w:r>
      <w:r w:rsidR="003F6788" w:rsidRPr="008F11B0">
        <w:t>submitta</w:t>
      </w:r>
      <w:r w:rsidR="003F6788" w:rsidRPr="005211E3">
        <w:t>ls and v</w:t>
      </w:r>
      <w:r w:rsidR="009430E3" w:rsidRPr="00A30EB6">
        <w:t xml:space="preserve">erify </w:t>
      </w:r>
      <w:r w:rsidR="003F6788" w:rsidRPr="00483AAF">
        <w:t>the accuracy</w:t>
      </w:r>
      <w:r w:rsidR="00CE6EA0" w:rsidRPr="002B596C">
        <w:t xml:space="preserve"> and completeness</w:t>
      </w:r>
      <w:r w:rsidR="003F6788" w:rsidRPr="002B596C">
        <w:t xml:space="preserve"> of the information provided and the appropriateness of the corrective actions</w:t>
      </w:r>
      <w:r w:rsidR="00D60269" w:rsidRPr="002B596C">
        <w:t>.</w:t>
      </w:r>
    </w:p>
    <w:p w14:paraId="536AEA06" w14:textId="7013FE69" w:rsidR="006F5D4B" w:rsidRPr="00875026" w:rsidRDefault="006F5D4B" w:rsidP="004407ED">
      <w:pPr>
        <w:pStyle w:val="BodyText3"/>
      </w:pPr>
      <w:ins w:id="19" w:author="Author">
        <w:r w:rsidRPr="00875026">
          <w:t>Note: If an event has already been inspected under a different IP</w:t>
        </w:r>
        <w:r w:rsidR="00C51CAB">
          <w:t xml:space="preserve"> or another section of this IP</w:t>
        </w:r>
        <w:r w:rsidRPr="00875026">
          <w:t>, an event should not be re-inspected using IP 71153. The LER should be reviewed for accuracy and then closed in the quarterly integrated inspection report. It can be closed under IP 71153 and only the time used to review the LER should be charged</w:t>
        </w:r>
        <w:r w:rsidR="004407ED">
          <w:t>.</w:t>
        </w:r>
      </w:ins>
    </w:p>
    <w:p w14:paraId="139FBB31" w14:textId="4BBEC0D6" w:rsidR="00D55D1F" w:rsidRPr="008F11B0" w:rsidRDefault="0056381C" w:rsidP="00852AF8">
      <w:pPr>
        <w:pStyle w:val="SpecificGuidance"/>
      </w:pPr>
      <w:r w:rsidRPr="008F11B0">
        <w:rPr>
          <w:rStyle w:val="Header02Char"/>
          <w:sz w:val="22"/>
          <w:szCs w:val="22"/>
        </w:rPr>
        <w:t>Specific Guidance</w:t>
      </w:r>
    </w:p>
    <w:p w14:paraId="499B7E82" w14:textId="075D7D87" w:rsidR="00ED13CD" w:rsidRPr="008F11B0" w:rsidRDefault="00D90DB2" w:rsidP="00A518CE">
      <w:pPr>
        <w:pStyle w:val="BodyText"/>
        <w:numPr>
          <w:ilvl w:val="0"/>
          <w:numId w:val="26"/>
        </w:numPr>
      </w:pPr>
      <w:r w:rsidRPr="008F11B0">
        <w:t xml:space="preserve">Review </w:t>
      </w:r>
      <w:r w:rsidR="009430E3" w:rsidRPr="008F11B0">
        <w:t xml:space="preserve">written </w:t>
      </w:r>
      <w:r w:rsidRPr="008F11B0">
        <w:t>LERs</w:t>
      </w:r>
      <w:r w:rsidR="009006E5" w:rsidRPr="008F11B0">
        <w:t>/SERs</w:t>
      </w:r>
      <w:r w:rsidR="00A243B8" w:rsidRPr="005211E3">
        <w:t>, including any revisions,</w:t>
      </w:r>
      <w:r w:rsidRPr="00A30EB6">
        <w:t xml:space="preserve"> and related documents </w:t>
      </w:r>
      <w:r w:rsidR="0003316A" w:rsidRPr="00483AAF">
        <w:t xml:space="preserve">and verify the </w:t>
      </w:r>
      <w:r w:rsidRPr="002B596C">
        <w:t xml:space="preserve">accuracy </w:t>
      </w:r>
      <w:r w:rsidR="0002047F" w:rsidRPr="002B596C">
        <w:t xml:space="preserve">and completeness </w:t>
      </w:r>
      <w:r w:rsidR="0003316A" w:rsidRPr="002B596C">
        <w:t>of the submitted information</w:t>
      </w:r>
      <w:r w:rsidR="00EB0D1B" w:rsidRPr="002B596C">
        <w:t xml:space="preserve">. </w:t>
      </w:r>
      <w:r w:rsidR="0003316A" w:rsidRPr="002B596C">
        <w:t>For example, inspector observations during the conduct of a</w:t>
      </w:r>
      <w:r w:rsidR="00156953">
        <w:t>n</w:t>
      </w:r>
      <w:r w:rsidR="0003316A" w:rsidRPr="002B596C">
        <w:t xml:space="preserve"> SI may be used to substantiate the accuracy </w:t>
      </w:r>
      <w:r w:rsidR="00A44380" w:rsidRPr="002B596C">
        <w:t xml:space="preserve">and completeness </w:t>
      </w:r>
      <w:r w:rsidR="0003316A" w:rsidRPr="002B596C">
        <w:t xml:space="preserve">of the information provided in the </w:t>
      </w:r>
      <w:r w:rsidR="009006E5" w:rsidRPr="002B596C">
        <w:t>submitted report</w:t>
      </w:r>
      <w:r w:rsidR="0002047F" w:rsidRPr="002B596C">
        <w:t xml:space="preserve">. </w:t>
      </w:r>
      <w:r w:rsidR="0003316A" w:rsidRPr="002B596C">
        <w:t xml:space="preserve">Do not review telephone notifications to the NRC Operations Center for invalid </w:t>
      </w:r>
      <w:r w:rsidR="00034DC9" w:rsidRPr="002B596C">
        <w:t xml:space="preserve">safety system </w:t>
      </w:r>
      <w:r w:rsidR="0003316A" w:rsidRPr="002B596C">
        <w:t>actuations, as allowed in 10 CFR 50.73</w:t>
      </w:r>
      <w:r w:rsidR="005D1928" w:rsidRPr="002B596C">
        <w:t xml:space="preserve">, “License </w:t>
      </w:r>
      <w:r w:rsidR="00156953">
        <w:t>E</w:t>
      </w:r>
      <w:r w:rsidR="005D1928" w:rsidRPr="002B596C">
        <w:t xml:space="preserve">vent </w:t>
      </w:r>
      <w:r w:rsidR="00156953">
        <w:t>R</w:t>
      </w:r>
      <w:r w:rsidR="005D1928" w:rsidRPr="002B596C">
        <w:t xml:space="preserve">eport </w:t>
      </w:r>
      <w:r w:rsidR="00156953">
        <w:t>S</w:t>
      </w:r>
      <w:r w:rsidR="005D1928" w:rsidRPr="002B596C">
        <w:t>ystem.”</w:t>
      </w:r>
    </w:p>
    <w:p w14:paraId="63C5F0FB" w14:textId="476695B7" w:rsidR="0003316A" w:rsidRPr="002B596C" w:rsidRDefault="00DE6E53" w:rsidP="00F14CD3">
      <w:pPr>
        <w:pStyle w:val="BodyText3"/>
      </w:pPr>
      <w:r w:rsidRPr="002B596C">
        <w:t>V</w:t>
      </w:r>
      <w:r w:rsidR="0003316A" w:rsidRPr="002B596C">
        <w:t>iolations</w:t>
      </w:r>
      <w:r w:rsidRPr="002B596C">
        <w:t xml:space="preserve"> identified </w:t>
      </w:r>
      <w:r w:rsidR="00034DC9" w:rsidRPr="002B596C">
        <w:t>in a</w:t>
      </w:r>
      <w:r w:rsidR="00156953">
        <w:t>n</w:t>
      </w:r>
      <w:r w:rsidR="00034DC9" w:rsidRPr="002B596C">
        <w:t xml:space="preserve"> </w:t>
      </w:r>
      <w:r w:rsidRPr="002B596C">
        <w:t>LER/SER submittal</w:t>
      </w:r>
      <w:r w:rsidR="00ED13CD" w:rsidRPr="002B596C">
        <w:t>, including minor violations, are to be disposition</w:t>
      </w:r>
      <w:r w:rsidR="00ED206F" w:rsidRPr="002B596C">
        <w:t>ed</w:t>
      </w:r>
      <w:r w:rsidR="00ED13CD" w:rsidRPr="002B596C">
        <w:t xml:space="preserve"> and documented using </w:t>
      </w:r>
      <w:r w:rsidR="00CB439F" w:rsidRPr="002B596C">
        <w:t>IMC </w:t>
      </w:r>
      <w:r w:rsidR="00ED13CD" w:rsidRPr="002B596C">
        <w:t>0611, “Power Reactor Inspection Reports.</w:t>
      </w:r>
      <w:r w:rsidR="00626E41" w:rsidRPr="002B596C">
        <w:t>”</w:t>
      </w:r>
    </w:p>
    <w:p w14:paraId="0E59C5C9" w14:textId="50C66A58" w:rsidR="00EB0D1B" w:rsidRPr="002B596C" w:rsidRDefault="00EB0D1B" w:rsidP="009F696B">
      <w:pPr>
        <w:pStyle w:val="BodyText"/>
        <w:numPr>
          <w:ilvl w:val="0"/>
          <w:numId w:val="26"/>
        </w:numPr>
      </w:pPr>
      <w:r w:rsidRPr="002B596C">
        <w:t xml:space="preserve">Verify that the written LER/SER </w:t>
      </w:r>
      <w:r w:rsidR="00DE6E53" w:rsidRPr="002B596C">
        <w:t>submittal</w:t>
      </w:r>
      <w:r w:rsidR="00735136" w:rsidRPr="002B596C">
        <w:t xml:space="preserve">s </w:t>
      </w:r>
      <w:r w:rsidR="00996F80" w:rsidRPr="002B596C">
        <w:t>satisfy</w:t>
      </w:r>
      <w:r w:rsidRPr="002B596C">
        <w:t xml:space="preserve"> </w:t>
      </w:r>
      <w:r w:rsidR="000113B0" w:rsidRPr="002B596C">
        <w:t xml:space="preserve">applicable </w:t>
      </w:r>
      <w:r w:rsidRPr="002B596C">
        <w:t>regulations</w:t>
      </w:r>
      <w:r w:rsidR="00A44380" w:rsidRPr="002B596C">
        <w:t xml:space="preserve">, security and emergency plans, </w:t>
      </w:r>
      <w:r w:rsidRPr="002B596C">
        <w:t>and implementing procedures.</w:t>
      </w:r>
    </w:p>
    <w:p w14:paraId="1641E511" w14:textId="5633E081" w:rsidR="00934115" w:rsidRPr="002B596C" w:rsidRDefault="00ED13CD" w:rsidP="00F14CD3">
      <w:pPr>
        <w:pStyle w:val="BodyText3"/>
      </w:pPr>
      <w:r w:rsidRPr="002B596C">
        <w:t>V</w:t>
      </w:r>
      <w:r w:rsidR="0003316A" w:rsidRPr="002B596C">
        <w:t xml:space="preserve">erify the </w:t>
      </w:r>
      <w:r w:rsidR="00D90DB2" w:rsidRPr="002B596C">
        <w:t>appropriateness of corrective actions</w:t>
      </w:r>
      <w:r w:rsidR="0003316A" w:rsidRPr="002B596C">
        <w:t xml:space="preserve"> taken and planned</w:t>
      </w:r>
      <w:r w:rsidRPr="002B596C">
        <w:t>.</w:t>
      </w:r>
      <w:r w:rsidR="007D192E">
        <w:t xml:space="preserve"> </w:t>
      </w:r>
      <w:r w:rsidR="00997C98" w:rsidRPr="002B596C">
        <w:t xml:space="preserve">Assess whether </w:t>
      </w:r>
      <w:r w:rsidR="00D90DB2" w:rsidRPr="002B596C">
        <w:t xml:space="preserve">generic issues </w:t>
      </w:r>
      <w:r w:rsidR="00997C98" w:rsidRPr="002B596C">
        <w:t>were appropriately identified, such as</w:t>
      </w:r>
      <w:r w:rsidR="00D90DB2" w:rsidRPr="002B596C">
        <w:t xml:space="preserve"> the applicability of </w:t>
      </w:r>
      <w:r w:rsidR="003958AB">
        <w:t xml:space="preserve">the requirements in </w:t>
      </w:r>
      <w:r w:rsidR="00276280">
        <w:t>10</w:t>
      </w:r>
      <w:r w:rsidR="003958AB">
        <w:t> </w:t>
      </w:r>
      <w:r w:rsidR="00276280">
        <w:t>CFR</w:t>
      </w:r>
      <w:r w:rsidR="003958AB">
        <w:t> </w:t>
      </w:r>
      <w:r w:rsidR="00CB439F" w:rsidRPr="002B596C">
        <w:t>Part</w:t>
      </w:r>
      <w:r w:rsidR="003958AB">
        <w:t> </w:t>
      </w:r>
      <w:r w:rsidR="00D90DB2" w:rsidRPr="002B596C">
        <w:t>21</w:t>
      </w:r>
      <w:r w:rsidR="005D1928" w:rsidRPr="002B596C">
        <w:t xml:space="preserve">, “Reporting of </w:t>
      </w:r>
      <w:r w:rsidR="005A4D4D">
        <w:t>D</w:t>
      </w:r>
      <w:r w:rsidR="005D1928" w:rsidRPr="002B596C">
        <w:t xml:space="preserve">efects and </w:t>
      </w:r>
      <w:r w:rsidR="005A4D4D">
        <w:t>N</w:t>
      </w:r>
      <w:r w:rsidR="005D1928" w:rsidRPr="002B596C">
        <w:t>oncompliance</w:t>
      </w:r>
      <w:r w:rsidR="003958AB">
        <w:t>.</w:t>
      </w:r>
      <w:r w:rsidR="005D1928" w:rsidRPr="002B596C">
        <w:t>”</w:t>
      </w:r>
      <w:ins w:id="20" w:author="Author">
        <w:r w:rsidR="00437C47">
          <w:t xml:space="preserve"> Disposition and document </w:t>
        </w:r>
        <w:r w:rsidR="005B61CC">
          <w:t xml:space="preserve">corrective action </w:t>
        </w:r>
        <w:r w:rsidR="00437C47">
          <w:t>issues associated with the LER/SER and 10</w:t>
        </w:r>
        <w:r w:rsidR="008C635F">
          <w:t xml:space="preserve"> </w:t>
        </w:r>
        <w:r w:rsidR="00437C47">
          <w:t>CFR Part 21 in accordance with IP 71152.</w:t>
        </w:r>
      </w:ins>
    </w:p>
    <w:p w14:paraId="78E4F9BB" w14:textId="27C08C05" w:rsidR="00D90DB2" w:rsidRDefault="003E5766" w:rsidP="00F14CD3">
      <w:pPr>
        <w:pStyle w:val="BodyText3"/>
      </w:pPr>
      <w:r w:rsidRPr="002B596C">
        <w:t xml:space="preserve">For those </w:t>
      </w:r>
      <w:r w:rsidR="00D274DB" w:rsidRPr="002B596C">
        <w:t>LERs</w:t>
      </w:r>
      <w:r w:rsidR="009006E5" w:rsidRPr="002B596C">
        <w:t>/SERs</w:t>
      </w:r>
      <w:r w:rsidR="00D274DB" w:rsidRPr="002B596C">
        <w:t xml:space="preserve"> that involve operator errors</w:t>
      </w:r>
      <w:r w:rsidR="003E4BCB" w:rsidRPr="002B596C">
        <w:t>,</w:t>
      </w:r>
      <w:r w:rsidR="00D274DB" w:rsidRPr="002B596C">
        <w:t xml:space="preserve"> </w:t>
      </w:r>
      <w:r w:rsidRPr="002B596C">
        <w:t xml:space="preserve">additionally review the personnel performance aspects </w:t>
      </w:r>
      <w:r w:rsidR="00D274DB" w:rsidRPr="002B596C">
        <w:t xml:space="preserve">under </w:t>
      </w:r>
      <w:r w:rsidR="00267519" w:rsidRPr="002B596C">
        <w:t>Section </w:t>
      </w:r>
      <w:r w:rsidR="00D204F1" w:rsidRPr="002B596C">
        <w:t>03</w:t>
      </w:r>
      <w:r w:rsidR="00D274DB" w:rsidRPr="002B596C">
        <w:t>.03</w:t>
      </w:r>
      <w:r w:rsidR="00720D28" w:rsidRPr="002B596C">
        <w:t xml:space="preserve"> as part of the</w:t>
      </w:r>
      <w:r w:rsidR="00401DAD" w:rsidRPr="002B596C">
        <w:t xml:space="preserve"> “Event Report</w:t>
      </w:r>
      <w:r w:rsidR="005223B3" w:rsidRPr="002B596C">
        <w:t xml:space="preserve"> Sample.</w:t>
      </w:r>
      <w:r w:rsidR="00401DAD" w:rsidRPr="002B596C">
        <w:t>”</w:t>
      </w:r>
      <w:r w:rsidR="003E4BCB" w:rsidRPr="002B596C">
        <w:t xml:space="preserve"> </w:t>
      </w:r>
      <w:r w:rsidR="005223B3" w:rsidRPr="002B596C">
        <w:t xml:space="preserve">Do not count this review as a “Personnel Performance Sample.” </w:t>
      </w:r>
      <w:r w:rsidR="003E4BCB" w:rsidRPr="002B596C">
        <w:t xml:space="preserve">Determine whether corrective actions adequately address </w:t>
      </w:r>
      <w:r w:rsidR="00034DC9" w:rsidRPr="002B596C">
        <w:t>any identified</w:t>
      </w:r>
      <w:r w:rsidR="003E4BCB" w:rsidRPr="002B596C">
        <w:t xml:space="preserve"> operator errors</w:t>
      </w:r>
      <w:r w:rsidR="002778CC" w:rsidRPr="002B596C">
        <w:t>.</w:t>
      </w:r>
      <w:ins w:id="21" w:author="Author">
        <w:r w:rsidR="00437C47">
          <w:t xml:space="preserve"> Disposition and document </w:t>
        </w:r>
        <w:r w:rsidR="00437C47">
          <w:lastRenderedPageBreak/>
          <w:t>issues associated with adequacy of Personnel Performance corrective actions in accordance with IP 71152.</w:t>
        </w:r>
      </w:ins>
    </w:p>
    <w:p w14:paraId="251E58CA" w14:textId="33A3156E" w:rsidR="00E0462F" w:rsidRDefault="00F14CD3" w:rsidP="00A653B2">
      <w:pPr>
        <w:pStyle w:val="BodyText3"/>
      </w:pPr>
      <w:r>
        <w:t>N</w:t>
      </w:r>
      <w:r w:rsidR="00E0462F">
        <w:t>OTE:</w:t>
      </w:r>
      <w:ins w:id="22" w:author="Author">
        <w:r w:rsidR="0078245D">
          <w:t xml:space="preserve"> Additional guidance on the applicability of RISC SSCs is included in 10 CFR 50.69 and NUREG-1022</w:t>
        </w:r>
        <w:r w:rsidR="00BB42FD">
          <w:t>.</w:t>
        </w:r>
      </w:ins>
    </w:p>
    <w:p w14:paraId="054CD222" w14:textId="558F7E2E" w:rsidR="00D55901" w:rsidRPr="004E37E4" w:rsidRDefault="00E8720D" w:rsidP="00580B6C">
      <w:pPr>
        <w:pStyle w:val="BodyText"/>
        <w:numPr>
          <w:ilvl w:val="0"/>
          <w:numId w:val="26"/>
        </w:numPr>
      </w:pPr>
      <w:r>
        <w:t xml:space="preserve">For LERs reporting </w:t>
      </w:r>
      <w:r w:rsidRPr="00577399">
        <w:t xml:space="preserve">operation or condition which was prohibited by the plant's </w:t>
      </w:r>
      <w:r w:rsidR="005F277C">
        <w:t>t</w:t>
      </w:r>
      <w:r w:rsidRPr="00577399">
        <w:t xml:space="preserve">echnical </w:t>
      </w:r>
      <w:r w:rsidR="005F277C">
        <w:t>s</w:t>
      </w:r>
      <w:r w:rsidRPr="00577399">
        <w:t>pecifications</w:t>
      </w:r>
      <w:r w:rsidR="00E81929">
        <w:t>, v</w:t>
      </w:r>
      <w:r w:rsidR="00D55901">
        <w:t xml:space="preserve">erify </w:t>
      </w:r>
      <w:r w:rsidR="00577399">
        <w:t xml:space="preserve">that future or current operation is supported by a </w:t>
      </w:r>
      <w:r w:rsidR="00D55901">
        <w:t xml:space="preserve">reasonable assurance that Technical Specification Limiting Conditions for Operation will be met </w:t>
      </w:r>
      <w:r w:rsidR="00D55901" w:rsidRPr="004E37E4">
        <w:t>throughout the surveillance interval</w:t>
      </w:r>
      <w:r w:rsidR="00E81929" w:rsidRPr="004E37E4">
        <w:t xml:space="preserve">. </w:t>
      </w:r>
      <w:r w:rsidR="00577399" w:rsidRPr="004E37E4">
        <w:t>That is</w:t>
      </w:r>
      <w:r w:rsidR="00741903" w:rsidRPr="004E37E4">
        <w:t>,</w:t>
      </w:r>
      <w:r w:rsidR="00577399" w:rsidRPr="004E37E4">
        <w:t xml:space="preserve"> </w:t>
      </w:r>
      <w:r w:rsidR="0091037A" w:rsidRPr="004E37E4">
        <w:t xml:space="preserve">completed </w:t>
      </w:r>
      <w:r w:rsidR="00577399" w:rsidRPr="004E37E4">
        <w:t xml:space="preserve">corrective actions and past surveillance history supports </w:t>
      </w:r>
      <w:r w:rsidR="00741903" w:rsidRPr="004E37E4">
        <w:t xml:space="preserve">a reasonable conclusion that </w:t>
      </w:r>
      <w:r w:rsidR="00E964EC" w:rsidRPr="004E37E4">
        <w:t xml:space="preserve">the next surveillance </w:t>
      </w:r>
      <w:r w:rsidR="00F87AF2" w:rsidRPr="004E37E4">
        <w:t xml:space="preserve">will </w:t>
      </w:r>
      <w:r w:rsidR="00E964EC" w:rsidRPr="004E37E4">
        <w:t>demonstrate operability.</w:t>
      </w:r>
      <w:r w:rsidR="0091037A" w:rsidRPr="004E37E4">
        <w:t xml:space="preserve"> Consider additional follow</w:t>
      </w:r>
      <w:ins w:id="23" w:author="Author">
        <w:r w:rsidR="003B0271">
          <w:t>-</w:t>
        </w:r>
      </w:ins>
      <w:r w:rsidR="0091037A" w:rsidRPr="004E37E4">
        <w:t>up under IP</w:t>
      </w:r>
      <w:r w:rsidR="00580B6C" w:rsidRPr="00B10EC8">
        <w:t> </w:t>
      </w:r>
      <w:r w:rsidR="0091037A" w:rsidRPr="004E37E4">
        <w:t>71111.15, “Operability Determinations and Functionality Assessments</w:t>
      </w:r>
      <w:ins w:id="24" w:author="Author">
        <w:r w:rsidR="003B0271">
          <w:t>,</w:t>
        </w:r>
      </w:ins>
      <w:r w:rsidR="0091037A" w:rsidRPr="004E37E4">
        <w:t xml:space="preserve">” as </w:t>
      </w:r>
      <w:r w:rsidR="00C31B3F" w:rsidRPr="004E37E4">
        <w:t>warranted</w:t>
      </w:r>
      <w:r w:rsidR="0091037A" w:rsidRPr="004E37E4">
        <w:t>.</w:t>
      </w:r>
    </w:p>
    <w:p w14:paraId="41B49F77" w14:textId="78EA6328" w:rsidR="009B2A7E" w:rsidRPr="002B596C" w:rsidRDefault="007661CE" w:rsidP="000953F2">
      <w:pPr>
        <w:pStyle w:val="Heading2"/>
        <w:rPr>
          <w:rStyle w:val="Header02Char"/>
          <w:sz w:val="22"/>
          <w:szCs w:val="22"/>
          <w:u w:val="none"/>
        </w:rPr>
      </w:pPr>
      <w:r w:rsidRPr="002B596C">
        <w:rPr>
          <w:rStyle w:val="Header02Char"/>
          <w:sz w:val="22"/>
          <w:szCs w:val="22"/>
          <w:u w:val="none"/>
        </w:rPr>
        <w:t>03.03</w:t>
      </w:r>
      <w:r w:rsidRPr="002B596C">
        <w:rPr>
          <w:rStyle w:val="Header02Char"/>
          <w:sz w:val="22"/>
          <w:szCs w:val="22"/>
          <w:u w:val="none"/>
        </w:rPr>
        <w:tab/>
      </w:r>
      <w:r w:rsidR="00D90DB2" w:rsidRPr="002B596C">
        <w:rPr>
          <w:rStyle w:val="Header02Char"/>
          <w:sz w:val="22"/>
          <w:szCs w:val="22"/>
        </w:rPr>
        <w:t>Personnel Performance</w:t>
      </w:r>
      <w:r w:rsidR="007D334C" w:rsidRPr="002B596C">
        <w:rPr>
          <w:rStyle w:val="Header02Char"/>
          <w:sz w:val="22"/>
          <w:szCs w:val="22"/>
        </w:rPr>
        <w:t xml:space="preserve"> Sample</w:t>
      </w:r>
    </w:p>
    <w:p w14:paraId="76B4AD3A" w14:textId="46A612A9" w:rsidR="00D55D1F" w:rsidRPr="002B596C" w:rsidRDefault="00D90DB2" w:rsidP="000E7291">
      <w:pPr>
        <w:pStyle w:val="Requirement"/>
        <w:rPr>
          <w:b w:val="0"/>
        </w:rPr>
      </w:pPr>
      <w:r w:rsidRPr="008F11B0">
        <w:t>Review personnel performance during planned nonroutine plant evolutions</w:t>
      </w:r>
      <w:ins w:id="25" w:author="Author">
        <w:r w:rsidR="007E2ED0">
          <w:t xml:space="preserve"> or </w:t>
        </w:r>
        <w:r w:rsidR="00513779">
          <w:t>for unplanned events and transients (e.g., unplanned reactor scram) that do not warrant an MD 8.3 determination</w:t>
        </w:r>
      </w:ins>
      <w:r w:rsidR="00401DAD" w:rsidRPr="008F11B0">
        <w:t xml:space="preserve">. </w:t>
      </w:r>
      <w:ins w:id="26" w:author="Author">
        <w:r w:rsidR="003045D3">
          <w:t>Following the event,</w:t>
        </w:r>
        <w:r w:rsidR="001868B0">
          <w:t xml:space="preserve"> d</w:t>
        </w:r>
      </w:ins>
      <w:r w:rsidR="00401DAD" w:rsidRPr="008F11B0">
        <w:t xml:space="preserve">etermine whether </w:t>
      </w:r>
      <w:r w:rsidR="00401DAD" w:rsidRPr="00A30EB6">
        <w:t xml:space="preserve">personnel performance contributed </w:t>
      </w:r>
      <w:r w:rsidRPr="002B596C">
        <w:t>to unplanned events and transient</w:t>
      </w:r>
      <w:r w:rsidR="00401DAD" w:rsidRPr="002B596C">
        <w:t>s</w:t>
      </w:r>
      <w:r w:rsidRPr="002B596C">
        <w:t>.</w:t>
      </w:r>
    </w:p>
    <w:p w14:paraId="3C992174" w14:textId="374B2C2E" w:rsidR="00D90DB2" w:rsidRPr="00852AF8" w:rsidRDefault="0056381C" w:rsidP="00852AF8">
      <w:pPr>
        <w:pStyle w:val="SpecificGuidance"/>
      </w:pPr>
      <w:r w:rsidRPr="00852AF8">
        <w:t>Specific Guidance</w:t>
      </w:r>
    </w:p>
    <w:p w14:paraId="49D7DB2B" w14:textId="26059BBA" w:rsidR="006D1C22" w:rsidRDefault="00EC186E" w:rsidP="00E71B9D">
      <w:pPr>
        <w:pStyle w:val="BodyText"/>
        <w:numPr>
          <w:ilvl w:val="0"/>
          <w:numId w:val="37"/>
        </w:numPr>
      </w:pPr>
      <w:r w:rsidRPr="008F11B0">
        <w:t>R</w:t>
      </w:r>
      <w:r w:rsidR="00D90DB2" w:rsidRPr="008F11B0">
        <w:t xml:space="preserve">eview </w:t>
      </w:r>
      <w:r w:rsidR="00720D28" w:rsidRPr="008F11B0">
        <w:t xml:space="preserve">appropriate </w:t>
      </w:r>
      <w:r w:rsidR="00D90DB2" w:rsidRPr="005211E3">
        <w:t>operator</w:t>
      </w:r>
      <w:r w:rsidR="00720D28" w:rsidRPr="00A30EB6">
        <w:t>/security</w:t>
      </w:r>
      <w:r w:rsidR="00D90DB2" w:rsidRPr="00483AAF">
        <w:t xml:space="preserve"> logs, computer data, recorder data, procedural requirements, </w:t>
      </w:r>
      <w:r w:rsidRPr="002B596C">
        <w:t>nonroutine evolution plans, briefings, contingency plans</w:t>
      </w:r>
      <w:r w:rsidR="00A42D8C" w:rsidRPr="002B596C">
        <w:t>, video footage,</w:t>
      </w:r>
      <w:r w:rsidRPr="002B596C">
        <w:t xml:space="preserve"> </w:t>
      </w:r>
      <w:r w:rsidR="00B2691C">
        <w:t xml:space="preserve">working </w:t>
      </w:r>
      <w:r w:rsidR="00290DBC">
        <w:t xml:space="preserve">hour </w:t>
      </w:r>
      <w:r w:rsidR="00290DBC" w:rsidRPr="00A5125C">
        <w:t xml:space="preserve">records </w:t>
      </w:r>
      <w:r w:rsidR="00B1336B" w:rsidRPr="00A5125C">
        <w:t xml:space="preserve">to evaluate for </w:t>
      </w:r>
      <w:r w:rsidR="00F80EDC" w:rsidRPr="00A5125C">
        <w:t>fatigue</w:t>
      </w:r>
      <w:r w:rsidR="008C3D19" w:rsidRPr="00A5125C">
        <w:t xml:space="preserve"> (</w:t>
      </w:r>
      <w:r w:rsidR="0017186B" w:rsidRPr="00A5125C">
        <w:t>see IP</w:t>
      </w:r>
      <w:r w:rsidR="00637CE7" w:rsidRPr="00B10EC8">
        <w:t> </w:t>
      </w:r>
      <w:r w:rsidR="0017186B" w:rsidRPr="00A5125C">
        <w:t>93002, “Managing Fatigue”</w:t>
      </w:r>
      <w:r w:rsidR="003B1BEC">
        <w:t xml:space="preserve"> </w:t>
      </w:r>
      <w:r w:rsidR="003B1BEC" w:rsidRPr="008F11B0">
        <w:t>for additional information</w:t>
      </w:r>
      <w:r w:rsidR="0017186B" w:rsidRPr="00A5125C">
        <w:t>)</w:t>
      </w:r>
      <w:r w:rsidR="00F80EDC" w:rsidRPr="00A5125C">
        <w:t>,</w:t>
      </w:r>
      <w:r w:rsidR="00B1336B" w:rsidRPr="00A5125C">
        <w:t xml:space="preserve"> </w:t>
      </w:r>
      <w:r w:rsidR="00D90DB2" w:rsidRPr="00A5125C">
        <w:t>and</w:t>
      </w:r>
      <w:r w:rsidR="00D90DB2" w:rsidRPr="00F80EDC">
        <w:t xml:space="preserve"> relat</w:t>
      </w:r>
      <w:r w:rsidR="00D90DB2" w:rsidRPr="002B596C">
        <w:t>ed training to aid in the assessment of personnel response.</w:t>
      </w:r>
    </w:p>
    <w:p w14:paraId="60A73B11" w14:textId="3E9DDD95" w:rsidR="00D90DB2" w:rsidRDefault="00DF2F8F" w:rsidP="00E71B9D">
      <w:pPr>
        <w:pStyle w:val="BodyText"/>
        <w:numPr>
          <w:ilvl w:val="0"/>
          <w:numId w:val="37"/>
        </w:numPr>
      </w:pPr>
      <w:r w:rsidRPr="002B596C">
        <w:t xml:space="preserve">When appropriate, interview staff involved in the event. </w:t>
      </w:r>
      <w:r w:rsidR="00D90DB2" w:rsidRPr="002B596C">
        <w:t xml:space="preserve">Determine </w:t>
      </w:r>
      <w:r w:rsidR="004927D0" w:rsidRPr="002B596C">
        <w:t xml:space="preserve">whether </w:t>
      </w:r>
      <w:r w:rsidR="00D90DB2" w:rsidRPr="002B596C">
        <w:t xml:space="preserve">the personnel response </w:t>
      </w:r>
      <w:r w:rsidR="00EC186E" w:rsidRPr="002B596C">
        <w:t xml:space="preserve">and performance </w:t>
      </w:r>
      <w:r w:rsidR="00D86D88" w:rsidRPr="002B596C">
        <w:t>w</w:t>
      </w:r>
      <w:r w:rsidR="00D86D88">
        <w:t>ere</w:t>
      </w:r>
      <w:r w:rsidR="00D86D88" w:rsidRPr="002B596C">
        <w:t xml:space="preserve"> </w:t>
      </w:r>
      <w:r w:rsidR="004927D0" w:rsidRPr="002B596C">
        <w:t>consistent</w:t>
      </w:r>
      <w:r w:rsidR="00A42D8C" w:rsidRPr="002B596C">
        <w:t xml:space="preserve"> with</w:t>
      </w:r>
      <w:r w:rsidR="004927D0" w:rsidRPr="002B596C">
        <w:t xml:space="preserve"> site </w:t>
      </w:r>
      <w:r w:rsidR="00A42D8C" w:rsidRPr="002B596C">
        <w:t>operating procedures, security/emergency plans, and training</w:t>
      </w:r>
      <w:r w:rsidR="00156953">
        <w:t>,</w:t>
      </w:r>
      <w:r w:rsidR="00A42D8C" w:rsidRPr="002B596C">
        <w:t xml:space="preserve"> </w:t>
      </w:r>
      <w:r w:rsidR="00D274DB" w:rsidRPr="002B596C">
        <w:t xml:space="preserve">and </w:t>
      </w:r>
      <w:r w:rsidR="004927D0" w:rsidRPr="002B596C">
        <w:t xml:space="preserve">determine whether </w:t>
      </w:r>
      <w:r w:rsidR="00D274DB" w:rsidRPr="002B596C">
        <w:t>the licensee’s evaluation appropriately assessed operator performance.</w:t>
      </w:r>
      <w:ins w:id="27" w:author="Author">
        <w:r w:rsidR="006D1C22">
          <w:t xml:space="preserve"> Dis</w:t>
        </w:r>
        <w:r w:rsidR="0042567E">
          <w:t xml:space="preserve">position and document corrective action issues associated </w:t>
        </w:r>
        <w:r w:rsidR="004131F5">
          <w:t>with personnel performance in accordance with IP 71152</w:t>
        </w:r>
        <w:r w:rsidR="00B73021">
          <w:t>.</w:t>
        </w:r>
      </w:ins>
    </w:p>
    <w:p w14:paraId="16719744" w14:textId="66930856" w:rsidR="007661CE" w:rsidRPr="002B596C" w:rsidRDefault="00364872" w:rsidP="000953F2">
      <w:pPr>
        <w:pStyle w:val="Heading2"/>
        <w:rPr>
          <w:rStyle w:val="Header02Char"/>
          <w:sz w:val="22"/>
          <w:szCs w:val="22"/>
          <w:u w:val="none"/>
        </w:rPr>
      </w:pPr>
      <w:r w:rsidRPr="008F11B0">
        <w:rPr>
          <w:rStyle w:val="Header02Char"/>
          <w:sz w:val="22"/>
          <w:szCs w:val="22"/>
          <w:u w:val="none"/>
        </w:rPr>
        <w:t>03.04</w:t>
      </w:r>
      <w:r w:rsidRPr="008F11B0">
        <w:rPr>
          <w:rStyle w:val="Header02Char"/>
          <w:sz w:val="22"/>
          <w:szCs w:val="22"/>
          <w:u w:val="none"/>
        </w:rPr>
        <w:tab/>
      </w:r>
      <w:r w:rsidR="00F03D00" w:rsidRPr="008F11B0">
        <w:rPr>
          <w:u w:val="single"/>
        </w:rPr>
        <w:t xml:space="preserve">Notice of Enforcement Discretion </w:t>
      </w:r>
      <w:r w:rsidR="007D334C" w:rsidRPr="00A30EB6">
        <w:rPr>
          <w:rStyle w:val="Header02Char"/>
          <w:sz w:val="22"/>
          <w:szCs w:val="22"/>
        </w:rPr>
        <w:t>Sample</w:t>
      </w:r>
    </w:p>
    <w:p w14:paraId="47A29401" w14:textId="6206B132" w:rsidR="00D55D1F" w:rsidRPr="002B596C" w:rsidRDefault="00DA39B5" w:rsidP="000E7291">
      <w:pPr>
        <w:pStyle w:val="Requirement"/>
        <w:rPr>
          <w:b w:val="0"/>
        </w:rPr>
      </w:pPr>
      <w:r w:rsidRPr="002B596C">
        <w:t>Verify</w:t>
      </w:r>
      <w:r w:rsidR="00D103AA" w:rsidRPr="002B596C">
        <w:t xml:space="preserve"> </w:t>
      </w:r>
      <w:r w:rsidRPr="002B596C">
        <w:t>th</w:t>
      </w:r>
      <w:r w:rsidR="00187C0B" w:rsidRPr="002B596C">
        <w:t xml:space="preserve">at </w:t>
      </w:r>
      <w:r w:rsidR="00A32793" w:rsidRPr="002B596C">
        <w:t xml:space="preserve">licensee obligations under </w:t>
      </w:r>
      <w:proofErr w:type="gramStart"/>
      <w:r w:rsidR="00B9141D" w:rsidRPr="002B596C">
        <w:t>a</w:t>
      </w:r>
      <w:r w:rsidR="00A32793" w:rsidRPr="002B596C">
        <w:t xml:space="preserve"> granted</w:t>
      </w:r>
      <w:proofErr w:type="gramEnd"/>
      <w:r w:rsidR="00A32793" w:rsidRPr="002B596C">
        <w:t xml:space="preserve"> NOED </w:t>
      </w:r>
      <w:r w:rsidR="007577CF" w:rsidRPr="002B596C">
        <w:t>are</w:t>
      </w:r>
      <w:r w:rsidR="00A32793" w:rsidRPr="002B596C">
        <w:t xml:space="preserve"> met and determine </w:t>
      </w:r>
      <w:r w:rsidR="007577CF" w:rsidRPr="002B596C">
        <w:t xml:space="preserve">whether a violation of NRC requirements </w:t>
      </w:r>
      <w:r w:rsidR="003B5EA0" w:rsidRPr="002B596C">
        <w:t>was involved</w:t>
      </w:r>
      <w:r w:rsidR="007577CF" w:rsidRPr="002B596C">
        <w:t>.</w:t>
      </w:r>
    </w:p>
    <w:p w14:paraId="38807647" w14:textId="217EB3CC" w:rsidR="008F2F8D" w:rsidRPr="002B596C" w:rsidRDefault="0056381C" w:rsidP="00A27F7E">
      <w:pPr>
        <w:pStyle w:val="SpecificGuidance"/>
        <w:rPr>
          <w:rStyle w:val="Header02Char"/>
          <w:sz w:val="22"/>
          <w:szCs w:val="22"/>
          <w:u w:val="none"/>
        </w:rPr>
      </w:pPr>
      <w:r w:rsidRPr="002B596C">
        <w:rPr>
          <w:rStyle w:val="Header02Char"/>
          <w:sz w:val="22"/>
          <w:szCs w:val="22"/>
        </w:rPr>
        <w:t xml:space="preserve">Specific </w:t>
      </w:r>
      <w:r w:rsidR="0058459F" w:rsidRPr="002B596C">
        <w:rPr>
          <w:rStyle w:val="Header02Char"/>
          <w:sz w:val="22"/>
          <w:szCs w:val="22"/>
        </w:rPr>
        <w:t>Guidance</w:t>
      </w:r>
    </w:p>
    <w:p w14:paraId="78D46AE5" w14:textId="5A81D407" w:rsidR="006B74BB" w:rsidRPr="00EF46EA" w:rsidRDefault="003049C4" w:rsidP="009F696B">
      <w:pPr>
        <w:pStyle w:val="BodyText"/>
        <w:numPr>
          <w:ilvl w:val="0"/>
          <w:numId w:val="27"/>
        </w:numPr>
      </w:pPr>
      <w:r w:rsidRPr="00EF46EA">
        <w:t xml:space="preserve">Review </w:t>
      </w:r>
      <w:r w:rsidR="00B9141D" w:rsidRPr="00EF46EA">
        <w:t>any</w:t>
      </w:r>
      <w:r w:rsidR="007577CF" w:rsidRPr="00EF46EA">
        <w:t xml:space="preserve"> </w:t>
      </w:r>
      <w:r w:rsidRPr="00EF46EA">
        <w:t xml:space="preserve">NOED and related documents to verify the accuracy </w:t>
      </w:r>
      <w:r w:rsidR="006B74BB" w:rsidRPr="00EF46EA">
        <w:t>of licensee oral assertions and provided information.</w:t>
      </w:r>
    </w:p>
    <w:p w14:paraId="2792C965" w14:textId="158C5EA1" w:rsidR="006B74BB" w:rsidRPr="00EF46EA" w:rsidRDefault="006B74BB" w:rsidP="009F696B">
      <w:pPr>
        <w:pStyle w:val="BodyText"/>
        <w:numPr>
          <w:ilvl w:val="0"/>
          <w:numId w:val="27"/>
        </w:numPr>
      </w:pPr>
      <w:r w:rsidRPr="00EF46EA">
        <w:t xml:space="preserve">Verify the proper </w:t>
      </w:r>
      <w:r w:rsidR="003049C4" w:rsidRPr="00EF46EA">
        <w:t xml:space="preserve">implementation of </w:t>
      </w:r>
      <w:r w:rsidRPr="00EF46EA">
        <w:t xml:space="preserve">any required </w:t>
      </w:r>
      <w:r w:rsidR="003049C4" w:rsidRPr="00EF46EA">
        <w:t>compensatory measures and commitments</w:t>
      </w:r>
      <w:r w:rsidR="002778CC" w:rsidRPr="00EF46EA">
        <w:t>.</w:t>
      </w:r>
    </w:p>
    <w:p w14:paraId="28202DBD" w14:textId="109BB1C1" w:rsidR="003B5EA0" w:rsidRPr="00EF46EA" w:rsidRDefault="006B74BB" w:rsidP="009F696B">
      <w:pPr>
        <w:pStyle w:val="BodyText"/>
        <w:numPr>
          <w:ilvl w:val="0"/>
          <w:numId w:val="27"/>
        </w:numPr>
      </w:pPr>
      <w:r w:rsidRPr="00EF46EA">
        <w:t>A</w:t>
      </w:r>
      <w:r w:rsidR="003049C4" w:rsidRPr="00EF46EA">
        <w:t>ssess the adequacy of licensee corrective actions and cause determinations</w:t>
      </w:r>
      <w:r w:rsidR="003B5EA0" w:rsidRPr="00EF46EA">
        <w:t>.</w:t>
      </w:r>
    </w:p>
    <w:p w14:paraId="28A4459F" w14:textId="4371E125" w:rsidR="003B5EA0" w:rsidRDefault="003B5EA0" w:rsidP="009F696B">
      <w:pPr>
        <w:pStyle w:val="BodyText"/>
        <w:numPr>
          <w:ilvl w:val="0"/>
          <w:numId w:val="27"/>
        </w:numPr>
      </w:pPr>
      <w:r w:rsidRPr="00EF46EA">
        <w:t>D</w:t>
      </w:r>
      <w:r w:rsidR="003049C4" w:rsidRPr="00EF46EA">
        <w:t xml:space="preserve">etermine </w:t>
      </w:r>
      <w:r w:rsidRPr="00EF46EA">
        <w:t xml:space="preserve">whether </w:t>
      </w:r>
      <w:r w:rsidR="003049C4" w:rsidRPr="00EF46EA">
        <w:t xml:space="preserve">NRC requirements </w:t>
      </w:r>
      <w:r w:rsidRPr="00EF46EA">
        <w:t>were</w:t>
      </w:r>
      <w:r w:rsidR="003049C4" w:rsidRPr="00EF46EA">
        <w:t xml:space="preserve"> violated</w:t>
      </w:r>
      <w:r w:rsidR="00351C15">
        <w:t xml:space="preserve"> and</w:t>
      </w:r>
      <w:r w:rsidRPr="00EF46EA">
        <w:t xml:space="preserve"> </w:t>
      </w:r>
      <w:r w:rsidR="00351C15">
        <w:t>s</w:t>
      </w:r>
      <w:r w:rsidRPr="00EF46EA">
        <w:t xml:space="preserve">pecifically whether the </w:t>
      </w:r>
      <w:r w:rsidR="00917D5C">
        <w:t xml:space="preserve">cause for the need to </w:t>
      </w:r>
      <w:r w:rsidRPr="00EF46EA">
        <w:t>request</w:t>
      </w:r>
      <w:r w:rsidR="00917D5C">
        <w:t xml:space="preserve"> an</w:t>
      </w:r>
      <w:r w:rsidRPr="00EF46EA">
        <w:t xml:space="preserve"> NOED was the result of a violation or a failure to meet a licensee self</w:t>
      </w:r>
      <w:r w:rsidR="00533B13">
        <w:noBreakHyphen/>
      </w:r>
      <w:r w:rsidRPr="00EF46EA">
        <w:t>imposed standard.</w:t>
      </w:r>
    </w:p>
    <w:p w14:paraId="522B6C54" w14:textId="0F506244" w:rsidR="006312A1" w:rsidRPr="00A45E5D" w:rsidRDefault="006312A1" w:rsidP="00035964">
      <w:pPr>
        <w:pStyle w:val="BodyText3"/>
      </w:pPr>
      <w:r w:rsidRPr="002B596C">
        <w:lastRenderedPageBreak/>
        <w:t>Refer</w:t>
      </w:r>
      <w:r w:rsidR="005C3981">
        <w:t xml:space="preserve"> to</w:t>
      </w:r>
      <w:r w:rsidRPr="002B596C">
        <w:t xml:space="preserve"> </w:t>
      </w:r>
      <w:r w:rsidR="00763F41">
        <w:t xml:space="preserve">the </w:t>
      </w:r>
      <w:r w:rsidR="005D229C">
        <w:t xml:space="preserve">NRC </w:t>
      </w:r>
      <w:r w:rsidR="00763F41">
        <w:t xml:space="preserve">Enforcement </w:t>
      </w:r>
      <w:r w:rsidR="00763F41" w:rsidRPr="000B4AB7">
        <w:t>Manual</w:t>
      </w:r>
      <w:r w:rsidR="000B4AB7" w:rsidRPr="000B4AB7">
        <w:t>,</w:t>
      </w:r>
      <w:r w:rsidR="00763F41" w:rsidRPr="000B4AB7">
        <w:t xml:space="preserve"> </w:t>
      </w:r>
      <w:r w:rsidR="000B4AB7" w:rsidRPr="000B4AB7">
        <w:t>Appendix F, “Notices of Enforcement Discretion</w:t>
      </w:r>
      <w:r w:rsidR="00212C24">
        <w:t>,</w:t>
      </w:r>
      <w:r w:rsidR="000B4AB7" w:rsidRPr="000B4AB7">
        <w:t xml:space="preserve">” </w:t>
      </w:r>
      <w:r w:rsidRPr="000B4AB7">
        <w:t>for</w:t>
      </w:r>
      <w:r w:rsidRPr="008F11B0">
        <w:t xml:space="preserve"> additional </w:t>
      </w:r>
      <w:r w:rsidR="00763F41">
        <w:t xml:space="preserve">information on </w:t>
      </w:r>
      <w:r w:rsidR="00513DC8" w:rsidRPr="005211E3">
        <w:t>NOED</w:t>
      </w:r>
      <w:r w:rsidR="00763F41">
        <w:t>s</w:t>
      </w:r>
      <w:r w:rsidRPr="00A30EB6">
        <w:t>.</w:t>
      </w:r>
    </w:p>
    <w:p w14:paraId="0222D631" w14:textId="49CC4828" w:rsidR="0059406D" w:rsidRPr="002B596C" w:rsidRDefault="0059406D" w:rsidP="000953F2">
      <w:pPr>
        <w:pStyle w:val="Heading2"/>
        <w:rPr>
          <w:rStyle w:val="Header02Char"/>
          <w:sz w:val="22"/>
          <w:szCs w:val="22"/>
          <w:u w:val="none"/>
        </w:rPr>
      </w:pPr>
      <w:r w:rsidRPr="002B596C">
        <w:rPr>
          <w:rStyle w:val="Header02Char"/>
          <w:sz w:val="22"/>
          <w:szCs w:val="22"/>
          <w:u w:val="none"/>
        </w:rPr>
        <w:t>03.0</w:t>
      </w:r>
      <w:r w:rsidR="00AD384E" w:rsidRPr="002B596C">
        <w:rPr>
          <w:rStyle w:val="Header02Char"/>
          <w:sz w:val="22"/>
          <w:szCs w:val="22"/>
          <w:u w:val="none"/>
        </w:rPr>
        <w:t>5</w:t>
      </w:r>
      <w:r w:rsidRPr="002B596C">
        <w:rPr>
          <w:rStyle w:val="Header02Char"/>
          <w:sz w:val="22"/>
          <w:szCs w:val="22"/>
          <w:u w:val="none"/>
        </w:rPr>
        <w:tab/>
      </w:r>
      <w:r w:rsidRPr="002B596C">
        <w:rPr>
          <w:rStyle w:val="Header02Char"/>
          <w:sz w:val="22"/>
          <w:szCs w:val="22"/>
        </w:rPr>
        <w:t>Reporting Sample</w:t>
      </w:r>
    </w:p>
    <w:p w14:paraId="43EA2419" w14:textId="1BBE0893" w:rsidR="00B97FD9" w:rsidRPr="002B596C" w:rsidRDefault="00B97FD9" w:rsidP="000E7291">
      <w:pPr>
        <w:pStyle w:val="Requirement"/>
        <w:rPr>
          <w:b w:val="0"/>
        </w:rPr>
      </w:pPr>
      <w:r w:rsidRPr="002B596C">
        <w:t xml:space="preserve">Verify </w:t>
      </w:r>
      <w:r w:rsidR="00AE3AB9" w:rsidRPr="002B596C">
        <w:t xml:space="preserve">that </w:t>
      </w:r>
      <w:r w:rsidRPr="002B596C">
        <w:t xml:space="preserve">event reporting determinations comply with </w:t>
      </w:r>
      <w:r w:rsidR="00A45E5D" w:rsidRPr="002B596C">
        <w:t>reporting requirements.</w:t>
      </w:r>
    </w:p>
    <w:p w14:paraId="45109EE8" w14:textId="6D3D3AEB" w:rsidR="00B97FD9" w:rsidRPr="008F11B0" w:rsidRDefault="00B97FD9" w:rsidP="006D285E">
      <w:pPr>
        <w:pStyle w:val="SpecificGuidance"/>
        <w:rPr>
          <w:rStyle w:val="Header02Char"/>
          <w:sz w:val="22"/>
          <w:szCs w:val="22"/>
          <w:u w:val="none"/>
        </w:rPr>
      </w:pPr>
      <w:r w:rsidRPr="008F11B0">
        <w:rPr>
          <w:rStyle w:val="Header02Char"/>
          <w:sz w:val="22"/>
          <w:szCs w:val="22"/>
        </w:rPr>
        <w:t>Specific Guidance</w:t>
      </w:r>
    </w:p>
    <w:p w14:paraId="6B6167A5" w14:textId="253B7E38" w:rsidR="00B97FD9" w:rsidRPr="002B596C" w:rsidRDefault="00D1388D" w:rsidP="00035964">
      <w:pPr>
        <w:pStyle w:val="BodyText3"/>
      </w:pPr>
      <w:r w:rsidRPr="002B596C">
        <w:t>This sample is used to follow</w:t>
      </w:r>
      <w:r w:rsidR="00156953">
        <w:t xml:space="preserve"> </w:t>
      </w:r>
      <w:r w:rsidRPr="002B596C">
        <w:t>up on potential reporting issues</w:t>
      </w:r>
      <w:r w:rsidR="00AC3A5E" w:rsidRPr="002B596C">
        <w:t xml:space="preserve"> and </w:t>
      </w:r>
      <w:r w:rsidR="00D41244" w:rsidRPr="002B596C">
        <w:t xml:space="preserve">focuses </w:t>
      </w:r>
      <w:r w:rsidR="0046680F" w:rsidRPr="002B596C">
        <w:t xml:space="preserve">on whether reports, which the NRC relies </w:t>
      </w:r>
      <w:r w:rsidR="006616F6" w:rsidRPr="002B596C">
        <w:t xml:space="preserve">on </w:t>
      </w:r>
      <w:r w:rsidR="0046680F" w:rsidRPr="002B596C">
        <w:t>to perform i</w:t>
      </w:r>
      <w:r w:rsidR="00C76BFB" w:rsidRPr="002B596C">
        <w:t>ts</w:t>
      </w:r>
      <w:r w:rsidR="0046680F" w:rsidRPr="002B596C">
        <w:t xml:space="preserve"> regulatory oversight function, are being correctly submitted</w:t>
      </w:r>
      <w:r w:rsidR="00C61CDE" w:rsidRPr="008F11B0">
        <w:t xml:space="preserve"> when required</w:t>
      </w:r>
      <w:r w:rsidR="0046680F" w:rsidRPr="002B596C">
        <w:t>.</w:t>
      </w:r>
      <w:r w:rsidR="00C61CDE" w:rsidRPr="008F11B0">
        <w:t xml:space="preserve"> This is not an evaluation of the accuracy of submitted reports</w:t>
      </w:r>
      <w:r w:rsidR="00351C15">
        <w:t>,</w:t>
      </w:r>
      <w:r w:rsidR="00C61CDE" w:rsidRPr="008F11B0">
        <w:t xml:space="preserve"> as</w:t>
      </w:r>
      <w:r w:rsidR="00C61CDE" w:rsidRPr="005211E3">
        <w:t xml:space="preserve"> this is accomplished in </w:t>
      </w:r>
      <w:r w:rsidR="00C61CDE" w:rsidRPr="00A30EB6">
        <w:t>Section</w:t>
      </w:r>
      <w:r w:rsidR="002C4ABF" w:rsidRPr="00A45E5D">
        <w:t> </w:t>
      </w:r>
      <w:r w:rsidR="00C61CDE" w:rsidRPr="00A45E5D">
        <w:t>03.02.</w:t>
      </w:r>
    </w:p>
    <w:p w14:paraId="35E9EA23" w14:textId="5789A98F" w:rsidR="00B97FD9" w:rsidRPr="002B596C" w:rsidRDefault="00B97FD9" w:rsidP="00035964">
      <w:pPr>
        <w:pStyle w:val="BodyText3"/>
        <w:rPr>
          <w:lang w:val="en"/>
        </w:rPr>
      </w:pPr>
      <w:hyperlink r:id="rId12" w:history="1">
        <w:r w:rsidRPr="002B596C">
          <w:t>NUREG-1022</w:t>
        </w:r>
      </w:hyperlink>
      <w:r w:rsidR="00596FCC">
        <w:t>,</w:t>
      </w:r>
      <w:r w:rsidRPr="002B596C">
        <w:t xml:space="preserve"> “Event Reporting Guidelines:</w:t>
      </w:r>
      <w:r w:rsidR="001D7060">
        <w:t xml:space="preserve"> </w:t>
      </w:r>
      <w:r w:rsidRPr="002B596C">
        <w:t>10</w:t>
      </w:r>
      <w:r w:rsidR="002B555B" w:rsidRPr="008F11B0">
        <w:t> </w:t>
      </w:r>
      <w:r w:rsidRPr="002B596C">
        <w:t>CFR</w:t>
      </w:r>
      <w:r w:rsidR="002B555B" w:rsidRPr="008F11B0">
        <w:t> </w:t>
      </w:r>
      <w:r w:rsidRPr="002B596C">
        <w:t>50.72 and 50.73</w:t>
      </w:r>
      <w:r w:rsidR="00596FCC">
        <w:t>,</w:t>
      </w:r>
      <w:r w:rsidRPr="002B596C">
        <w:t>”</w:t>
      </w:r>
      <w:r w:rsidR="00790064" w:rsidRPr="002B596C">
        <w:t xml:space="preserve"> </w:t>
      </w:r>
      <w:r w:rsidR="00AE3AB9" w:rsidRPr="002B596C">
        <w:t>contains additional guidance</w:t>
      </w:r>
      <w:r w:rsidR="004F5446">
        <w:t>,</w:t>
      </w:r>
      <w:r w:rsidR="00AE3AB9" w:rsidRPr="002B596C">
        <w:t xml:space="preserve"> and </w:t>
      </w:r>
      <w:r w:rsidR="001D7060">
        <w:t>the Operating Experience B</w:t>
      </w:r>
      <w:r w:rsidR="00216CA5">
        <w:t xml:space="preserve">ranch </w:t>
      </w:r>
      <w:ins w:id="28" w:author="Author">
        <w:r w:rsidR="00F81FE8">
          <w:t xml:space="preserve">(IOEB) </w:t>
        </w:r>
      </w:ins>
      <w:r w:rsidR="00757DAD">
        <w:t>in</w:t>
      </w:r>
      <w:r w:rsidR="00216CA5">
        <w:t xml:space="preserve"> the </w:t>
      </w:r>
      <w:r w:rsidR="00AE3AB9" w:rsidRPr="002B596C">
        <w:t>Office of Nuclear Reactor Regulation</w:t>
      </w:r>
      <w:r w:rsidR="00216CA5">
        <w:t>’s</w:t>
      </w:r>
      <w:r w:rsidR="00AE3AB9" w:rsidRPr="002B596C">
        <w:t xml:space="preserve"> Division of </w:t>
      </w:r>
      <w:ins w:id="29" w:author="Author">
        <w:r w:rsidR="00757DAD">
          <w:t>Reactor Oversight (DRO)</w:t>
        </w:r>
      </w:ins>
      <w:r w:rsidR="00AE3AB9" w:rsidRPr="002B596C">
        <w:t xml:space="preserve"> is available to provide technical support.</w:t>
      </w:r>
    </w:p>
    <w:p w14:paraId="695A7BC7" w14:textId="11203154" w:rsidR="0059406D" w:rsidRDefault="003611F4" w:rsidP="00035964">
      <w:pPr>
        <w:pStyle w:val="BodyText3"/>
      </w:pPr>
      <w:r w:rsidRPr="002B596C">
        <w:t xml:space="preserve">When appropriate, review </w:t>
      </w:r>
      <w:r w:rsidR="004F5446">
        <w:t>e</w:t>
      </w:r>
      <w:r w:rsidRPr="002B596C">
        <w:t xml:space="preserve">vent </w:t>
      </w:r>
      <w:r w:rsidR="004F5446">
        <w:t>n</w:t>
      </w:r>
      <w:r w:rsidRPr="002B596C">
        <w:t xml:space="preserve">otification </w:t>
      </w:r>
      <w:r w:rsidR="00062044" w:rsidRPr="008F11B0">
        <w:t>retractions</w:t>
      </w:r>
      <w:r w:rsidR="00A45E5D">
        <w:t xml:space="preserve"> </w:t>
      </w:r>
      <w:r w:rsidR="007F142D" w:rsidRPr="00A45E5D">
        <w:t xml:space="preserve">to </w:t>
      </w:r>
      <w:r w:rsidR="00707D71" w:rsidRPr="00A45E5D">
        <w:t xml:space="preserve">understand </w:t>
      </w:r>
      <w:r w:rsidR="007F142D" w:rsidRPr="00A45E5D">
        <w:t xml:space="preserve">the </w:t>
      </w:r>
      <w:r w:rsidR="00707D71" w:rsidRPr="00A45E5D">
        <w:t>reason</w:t>
      </w:r>
      <w:r w:rsidR="00DF7410" w:rsidRPr="00A45E5D">
        <w:t>s</w:t>
      </w:r>
      <w:r w:rsidR="00707D71" w:rsidRPr="00A45E5D">
        <w:t xml:space="preserve"> </w:t>
      </w:r>
      <w:r w:rsidR="00DF7410" w:rsidRPr="00A45E5D">
        <w:t xml:space="preserve">behind the </w:t>
      </w:r>
      <w:r w:rsidR="00707D71" w:rsidRPr="00A45E5D">
        <w:t>initial submittal and subsequent retraction</w:t>
      </w:r>
      <w:r w:rsidR="00062044" w:rsidRPr="00A45E5D">
        <w:t>.</w:t>
      </w:r>
    </w:p>
    <w:p w14:paraId="7B25DCF5" w14:textId="2C9BF9B6" w:rsidR="00EA7595" w:rsidRPr="002B596C" w:rsidRDefault="00EA7595" w:rsidP="00A40EA4">
      <w:pPr>
        <w:pStyle w:val="BodyText3"/>
      </w:pPr>
      <w:r>
        <w:t>NOTE:</w:t>
      </w:r>
      <w:r w:rsidR="00C22032">
        <w:t xml:space="preserve"> </w:t>
      </w:r>
      <w:ins w:id="30" w:author="Author">
        <w:r w:rsidR="00C764CE">
          <w:t>Additional</w:t>
        </w:r>
        <w:r w:rsidR="00A40EA4">
          <w:t xml:space="preserve"> guidance on the applicability of RISC SSCs is included in 10 CFR 50.69 and NUREG-1022</w:t>
        </w:r>
      </w:ins>
      <w:r>
        <w:t>.</w:t>
      </w:r>
    </w:p>
    <w:p w14:paraId="2A64A871" w14:textId="6493D361" w:rsidR="004D7FFD" w:rsidRPr="00A45E5D" w:rsidRDefault="004D7FFD" w:rsidP="002A6B3E">
      <w:pPr>
        <w:pStyle w:val="Heading1"/>
      </w:pPr>
      <w:r w:rsidRPr="00A45E5D">
        <w:t>711</w:t>
      </w:r>
      <w:r w:rsidR="00EC186E" w:rsidRPr="00A45E5D">
        <w:t>53</w:t>
      </w:r>
      <w:r w:rsidRPr="00A45E5D">
        <w:t>-0</w:t>
      </w:r>
      <w:r w:rsidR="00545FC0" w:rsidRPr="00A45E5D">
        <w:t>4</w:t>
      </w:r>
      <w:r w:rsidRPr="00A45E5D">
        <w:tab/>
        <w:t>REFERENCES</w:t>
      </w:r>
    </w:p>
    <w:p w14:paraId="64211D7D" w14:textId="1C780D64" w:rsidR="00CC0A64" w:rsidRPr="007717F1" w:rsidRDefault="00942C62" w:rsidP="00880276">
      <w:pPr>
        <w:pStyle w:val="BodyText2"/>
      </w:pPr>
      <w:ins w:id="31" w:author="Author">
        <w:r>
          <w:fldChar w:fldCharType="begin"/>
        </w:r>
        <w:r>
          <w:instrText>HYPERLINK "https://app.powerbigov.us/reportEmbed?reportId=3eac85be-d0b0-43b1-ace1-27e665b477c0&amp;appId=590aa9b6-9b2e-4930-a959-1dd89808ec5a&amp;autoAuth=true&amp;ctid=e8d01475-c3b5-436a-a065-5def4c64f52e&amp;config=eyJjbHVzdGVyVXJsIjoiaHR0cHM6Ly93YWJpLXVzLWdvdi12aXJnaW5pYS1yZWRpcmVjdC5hbmFseXNpcy51c2dvdmNsb3VkYXBpLm5ldC8ifQ%3D%3D%3Fchromeless%3Dtrue"</w:instrText>
        </w:r>
        <w:r>
          <w:fldChar w:fldCharType="separate"/>
        </w:r>
        <w:r w:rsidR="007D5464" w:rsidRPr="00942C62">
          <w:rPr>
            <w:rStyle w:val="Hyperlink"/>
          </w:rPr>
          <w:t>Generic Communication to IP Cross Walk</w:t>
        </w:r>
        <w:r>
          <w:fldChar w:fldCharType="end"/>
        </w:r>
      </w:ins>
      <w:r w:rsidR="00CC0A64" w:rsidRPr="008F11B0">
        <w:rPr>
          <w:color w:val="44546A"/>
        </w:rPr>
        <w:t xml:space="preserve"> </w:t>
      </w:r>
      <w:r w:rsidR="00CC0A64" w:rsidRPr="007717F1">
        <w:t>(nonpublic)</w:t>
      </w:r>
    </w:p>
    <w:p w14:paraId="65753540" w14:textId="3F7413FB" w:rsidR="00CC0A64" w:rsidRPr="007717F1" w:rsidRDefault="00623CE3" w:rsidP="00706101">
      <w:pPr>
        <w:pStyle w:val="BodyText2"/>
      </w:pPr>
      <w:proofErr w:type="spellStart"/>
      <w:ins w:id="32" w:author="Author">
        <w:r>
          <w:t>A</w:t>
        </w:r>
        <w:r w:rsidR="008906F8">
          <w:t>c</w:t>
        </w:r>
        <w:r>
          <w:t>curis</w:t>
        </w:r>
        <w:proofErr w:type="spellEnd"/>
        <w:r>
          <w:t xml:space="preserve"> (Formerly </w:t>
        </w:r>
      </w:ins>
      <w:r w:rsidR="00CC0A64" w:rsidRPr="00A30EB6">
        <w:t>IHS</w:t>
      </w:r>
      <w:ins w:id="33" w:author="Author">
        <w:r>
          <w:t>)</w:t>
        </w:r>
      </w:ins>
      <w:r w:rsidR="00CC0A64" w:rsidRPr="00A30EB6">
        <w:t xml:space="preserve"> Codes and Standards:</w:t>
      </w:r>
      <w:ins w:id="34" w:author="Author">
        <w:r w:rsidR="00CC0A64">
          <w:t xml:space="preserve"> </w:t>
        </w:r>
        <w:r w:rsidR="00C35DA1">
          <w:fldChar w:fldCharType="begin"/>
        </w:r>
        <w:r w:rsidR="00C35DA1">
          <w:instrText>HYPERLINK "</w:instrText>
        </w:r>
        <w:r w:rsidR="00C35DA1" w:rsidRPr="00C35DA1">
          <w:instrText>https://usnrc.sharepoint.com/teams/Technical-Library/SitePages/Accuris-Formerly-IHS-Codes-and-Standards.aspx</w:instrText>
        </w:r>
        <w:r w:rsidR="00C35DA1">
          <w:instrText>"</w:instrText>
        </w:r>
        <w:r w:rsidR="00C35DA1">
          <w:fldChar w:fldCharType="separate"/>
        </w:r>
        <w:r w:rsidR="00C35DA1" w:rsidRPr="00286A31">
          <w:rPr>
            <w:rStyle w:val="Hyperlink"/>
          </w:rPr>
          <w:t>https://usnrc.sharepoint.com/teams/Technical-Library/SitePages/Accuris-Formerly-IHS-Codes-and-Standards.aspx</w:t>
        </w:r>
        <w:r w:rsidR="00C35DA1">
          <w:fldChar w:fldCharType="end"/>
        </w:r>
        <w:r w:rsidR="00C35DA1">
          <w:t xml:space="preserve"> </w:t>
        </w:r>
      </w:ins>
      <w:r w:rsidR="00CC0A64" w:rsidRPr="007717F1">
        <w:t>(nonpublic)</w:t>
      </w:r>
    </w:p>
    <w:p w14:paraId="5C88C738" w14:textId="77777777" w:rsidR="00CC0A64" w:rsidRDefault="00CC0A64" w:rsidP="00F36819">
      <w:pPr>
        <w:pStyle w:val="BodyText2"/>
      </w:pPr>
      <w:r w:rsidRPr="002B596C">
        <w:t>IMC</w:t>
      </w:r>
      <w:r>
        <w:t> </w:t>
      </w:r>
      <w:r w:rsidRPr="002B596C">
        <w:t>0309, “Reactive Inspection Decision Basis for Reactors”</w:t>
      </w:r>
    </w:p>
    <w:p w14:paraId="064F8990" w14:textId="77777777" w:rsidR="00CC0A64" w:rsidRDefault="00CC0A64" w:rsidP="00F36819">
      <w:pPr>
        <w:pStyle w:val="BodyText2"/>
      </w:pPr>
      <w:r w:rsidRPr="001557F9">
        <w:t>IMC 0310, “Aspects within the Cross-cutting Areas”</w:t>
      </w:r>
    </w:p>
    <w:p w14:paraId="345D011A" w14:textId="77777777" w:rsidR="00CC0A64" w:rsidRDefault="00CC0A64" w:rsidP="00F36819">
      <w:pPr>
        <w:pStyle w:val="BodyText2"/>
        <w:rPr>
          <w:ins w:id="35" w:author="Author"/>
        </w:rPr>
      </w:pPr>
      <w:r w:rsidRPr="002B596C">
        <w:t>IMC 0611, “Power Reactor Inspection Reports”</w:t>
      </w:r>
    </w:p>
    <w:p w14:paraId="6F00073A" w14:textId="77777777" w:rsidR="00CC0A64" w:rsidRDefault="00CC0A64" w:rsidP="00F36819">
      <w:pPr>
        <w:pStyle w:val="BodyText2"/>
      </w:pPr>
      <w:r>
        <w:t>IP 71111.15, “</w:t>
      </w:r>
      <w:r w:rsidRPr="0091037A">
        <w:t>Operability Determinations and Functionality Assessments</w:t>
      </w:r>
      <w:r>
        <w:t>”</w:t>
      </w:r>
    </w:p>
    <w:p w14:paraId="6F223288" w14:textId="77777777" w:rsidR="00CC0A64" w:rsidRDefault="00CC0A64" w:rsidP="00DF4983">
      <w:pPr>
        <w:pStyle w:val="BodyText2"/>
      </w:pPr>
      <w:r w:rsidRPr="004217CD">
        <w:t>IP 71152, “Problem Identification and Resolution</w:t>
      </w:r>
      <w:r>
        <w:t xml:space="preserve"> (PI&amp;R)</w:t>
      </w:r>
      <w:r w:rsidRPr="004217CD">
        <w:t>”</w:t>
      </w:r>
    </w:p>
    <w:p w14:paraId="0DF96BFE" w14:textId="77777777" w:rsidR="00CC0A64" w:rsidRDefault="00CC0A64" w:rsidP="00DF4983">
      <w:pPr>
        <w:pStyle w:val="BodyText2"/>
      </w:pPr>
      <w:r w:rsidRPr="00A5125C">
        <w:t>IP</w:t>
      </w:r>
      <w:r>
        <w:t> </w:t>
      </w:r>
      <w:r w:rsidRPr="00A5125C">
        <w:t>93002, “Managing Fatigue”</w:t>
      </w:r>
    </w:p>
    <w:p w14:paraId="34B0A7FF" w14:textId="77777777" w:rsidR="00CC0A64" w:rsidRDefault="00CC0A64" w:rsidP="00F36819">
      <w:pPr>
        <w:pStyle w:val="BodyText2"/>
      </w:pPr>
      <w:r w:rsidRPr="002B596C">
        <w:t>MD</w:t>
      </w:r>
      <w:r>
        <w:t> </w:t>
      </w:r>
      <w:r w:rsidRPr="002B596C">
        <w:t>8.3, “</w:t>
      </w:r>
      <w:hyperlink r:id="rId13" w:history="1">
        <w:r w:rsidRPr="008F11B0">
          <w:t>NRC Incident Investigation Program</w:t>
        </w:r>
      </w:hyperlink>
      <w:r w:rsidRPr="002B596C">
        <w:t>”</w:t>
      </w:r>
    </w:p>
    <w:p w14:paraId="7829A85E" w14:textId="77777777" w:rsidR="00CC0A64" w:rsidRDefault="00CC0A64" w:rsidP="00521D6B">
      <w:pPr>
        <w:pStyle w:val="BodyText2"/>
      </w:pPr>
      <w:r>
        <w:t>NRC Enforcement Manual, Appendix F, “Notices of Enforcement Discretion”</w:t>
      </w:r>
    </w:p>
    <w:p w14:paraId="712D09F8" w14:textId="7E12FC9C" w:rsidR="00CC0A64" w:rsidRPr="005211E3" w:rsidRDefault="00CC0A64" w:rsidP="00706101">
      <w:pPr>
        <w:pStyle w:val="BodyText2"/>
      </w:pPr>
      <w:r w:rsidRPr="00483AAF">
        <w:t>NRC Technical Library:</w:t>
      </w:r>
      <w:ins w:id="36" w:author="Author">
        <w:r>
          <w:t xml:space="preserve"> </w:t>
        </w:r>
        <w:r w:rsidR="00A04111" w:rsidRPr="00A04111">
          <w:t>https://usnrc.sharepoint.com/teams/Technical-Library</w:t>
        </w:r>
      </w:ins>
      <w:r w:rsidRPr="008F11B0">
        <w:t xml:space="preserve"> </w:t>
      </w:r>
      <w:r w:rsidRPr="007717F1">
        <w:t>(nonpublic)</w:t>
      </w:r>
    </w:p>
    <w:p w14:paraId="67E4579E" w14:textId="77777777" w:rsidR="00CC0A64" w:rsidRDefault="00CC0A64" w:rsidP="00DF4983">
      <w:pPr>
        <w:pStyle w:val="BodyText2"/>
      </w:pPr>
      <w:hyperlink r:id="rId14" w:history="1">
        <w:r w:rsidRPr="002B596C">
          <w:t>NUREG-1022</w:t>
        </w:r>
      </w:hyperlink>
      <w:r>
        <w:t>,</w:t>
      </w:r>
      <w:r w:rsidRPr="002B596C">
        <w:t xml:space="preserve"> “Event Reporting Guidelines:</w:t>
      </w:r>
      <w:r>
        <w:t xml:space="preserve"> </w:t>
      </w:r>
      <w:r w:rsidRPr="002B596C">
        <w:t>10</w:t>
      </w:r>
      <w:r w:rsidRPr="008F11B0">
        <w:t> </w:t>
      </w:r>
      <w:r w:rsidRPr="002B596C">
        <w:t>CFR</w:t>
      </w:r>
      <w:r w:rsidRPr="008F11B0">
        <w:t> </w:t>
      </w:r>
      <w:r w:rsidRPr="002B596C">
        <w:t>50.72 and 50.73”</w:t>
      </w:r>
    </w:p>
    <w:p w14:paraId="3E023139" w14:textId="5AB48A6A" w:rsidR="00CC0A64" w:rsidRPr="005211E3" w:rsidRDefault="00CC0A64" w:rsidP="00FB0B84">
      <w:pPr>
        <w:pStyle w:val="BodyText2"/>
        <w:ind w:left="0" w:firstLine="0"/>
      </w:pPr>
      <w:r w:rsidRPr="00A45E5D">
        <w:lastRenderedPageBreak/>
        <w:t>Operating Experience</w:t>
      </w:r>
      <w:r w:rsidRPr="00874215">
        <w:t xml:space="preserve"> </w:t>
      </w:r>
      <w:ins w:id="37" w:author="Author">
        <w:r w:rsidR="003063D0">
          <w:t>&amp; Generic Commications Hub</w:t>
        </w:r>
      </w:ins>
      <w:r w:rsidRPr="00483AAF">
        <w:t>:</w:t>
      </w:r>
      <w:ins w:id="38" w:author="Author">
        <w:r>
          <w:t xml:space="preserve"> </w:t>
        </w:r>
      </w:ins>
      <w:r w:rsidR="000B7539">
        <w:fldChar w:fldCharType="begin"/>
      </w:r>
      <w:r w:rsidR="000B7539">
        <w:instrText>HYPERLINK "</w:instrText>
      </w:r>
      <w:r w:rsidR="000B7539" w:rsidRPr="002347C5">
        <w:instrText>https://usnrc.sharepoint.com/teams/NRR-Operating-Experience-Branch/OpE%20Hub/index.aspx</w:instrText>
      </w:r>
      <w:r w:rsidR="000B7539">
        <w:instrText>"</w:instrText>
      </w:r>
      <w:r w:rsidR="000B7539">
        <w:fldChar w:fldCharType="separate"/>
      </w:r>
      <w:ins w:id="39" w:author="Author">
        <w:r w:rsidR="000B7539" w:rsidRPr="0041051D">
          <w:rPr>
            <w:rStyle w:val="Hyperlink"/>
          </w:rPr>
          <w:t>https://usnrc.sharepoint.com/teams/NRR-Operating-Experience-Branch/OpE%20Hub/index.aspx</w:t>
        </w:r>
      </w:ins>
      <w:r w:rsidR="000B7539">
        <w:fldChar w:fldCharType="end"/>
      </w:r>
      <w:r w:rsidR="000B7539">
        <w:t xml:space="preserve"> </w:t>
      </w:r>
      <w:r w:rsidRPr="007717F1">
        <w:t>(nonpublic)</w:t>
      </w:r>
    </w:p>
    <w:p w14:paraId="4B74E615" w14:textId="77777777" w:rsidR="007661CE" w:rsidRPr="00A45E5D" w:rsidRDefault="007661CE" w:rsidP="00BB2FD3">
      <w:pPr>
        <w:pStyle w:val="END"/>
      </w:pPr>
      <w:r w:rsidRPr="00A45E5D">
        <w:t>END</w:t>
      </w:r>
    </w:p>
    <w:p w14:paraId="07BFACE8" w14:textId="77777777" w:rsidR="00E83C9D" w:rsidRDefault="00E83C9D" w:rsidP="001D3873">
      <w:pPr>
        <w:tabs>
          <w:tab w:val="left" w:pos="274"/>
          <w:tab w:val="left" w:pos="806"/>
          <w:tab w:val="left" w:pos="1440"/>
          <w:tab w:val="left" w:pos="2074"/>
          <w:tab w:val="left" w:pos="2707"/>
        </w:tabs>
        <w:jc w:val="center"/>
        <w:sectPr w:rsidR="00E83C9D" w:rsidSect="001629F0">
          <w:footerReference w:type="default" r:id="rId15"/>
          <w:pgSz w:w="12240" w:h="15840"/>
          <w:pgMar w:top="1440" w:right="1440" w:bottom="1440" w:left="1440" w:header="720" w:footer="720" w:gutter="0"/>
          <w:cols w:space="720"/>
          <w:docGrid w:linePitch="299"/>
        </w:sectPr>
      </w:pPr>
    </w:p>
    <w:p w14:paraId="0FCA4CF9" w14:textId="2CA47BD4" w:rsidR="007E564B" w:rsidRPr="00437FD3" w:rsidRDefault="00AE011D" w:rsidP="00C67D03">
      <w:pPr>
        <w:pStyle w:val="attachmenttitle"/>
      </w:pPr>
      <w:r>
        <w:lastRenderedPageBreak/>
        <w:t>Attachment</w:t>
      </w:r>
      <w:r w:rsidR="00B02BE7">
        <w:t> </w:t>
      </w:r>
      <w:r>
        <w:t>1</w:t>
      </w:r>
      <w:r w:rsidR="00847B3B">
        <w:t xml:space="preserve">: </w:t>
      </w:r>
      <w:r w:rsidR="00E302D1" w:rsidRPr="00437FD3">
        <w:t xml:space="preserve">Relationship </w:t>
      </w:r>
      <w:r w:rsidR="00E302D1">
        <w:t>o</w:t>
      </w:r>
      <w:r w:rsidR="00E302D1" w:rsidRPr="00437FD3">
        <w:t>f Event Follow</w:t>
      </w:r>
      <w:ins w:id="40" w:author="Author">
        <w:r w:rsidR="00AF4F3E">
          <w:t>-</w:t>
        </w:r>
      </w:ins>
      <w:r w:rsidR="00E302D1">
        <w:t>u</w:t>
      </w:r>
      <w:r w:rsidR="00E302D1" w:rsidRPr="00437FD3">
        <w:t xml:space="preserve">p </w:t>
      </w:r>
      <w:r w:rsidR="00E302D1">
        <w:t>t</w:t>
      </w:r>
      <w:r w:rsidR="00E302D1" w:rsidRPr="00437FD3">
        <w:t>o Reactor Oversight Process</w:t>
      </w:r>
    </w:p>
    <w:p w14:paraId="34844F9A" w14:textId="07A792D5" w:rsidR="000A714F" w:rsidRDefault="002A11F2" w:rsidP="002B596C">
      <w:pPr>
        <w:jc w:val="center"/>
      </w:pPr>
      <w:r>
        <w:object w:dxaOrig="9759" w:dyaOrig="8724" w14:anchorId="6B6BCCD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7pt;height:418.25pt" o:ole="">
            <v:imagedata r:id="rId16" o:title=""/>
          </v:shape>
          <o:OLEObject Type="Embed" ProgID="Visio.Drawing.11" ShapeID="_x0000_i1025" DrawAspect="Content" ObjectID="_1818410928" r:id="rId17"/>
        </w:object>
      </w:r>
    </w:p>
    <w:p w14:paraId="57735DD0" w14:textId="77777777" w:rsidR="007E564B" w:rsidRDefault="007E564B" w:rsidP="001D3873">
      <w:pPr>
        <w:jc w:val="both"/>
        <w:rPr>
          <w:sz w:val="24"/>
        </w:rPr>
      </w:pPr>
    </w:p>
    <w:p w14:paraId="1826E2EB" w14:textId="0AE254A5" w:rsidR="007E564B" w:rsidRPr="00437FD3" w:rsidRDefault="007E564B" w:rsidP="0010615E">
      <w:pPr>
        <w:pStyle w:val="BodyText2"/>
      </w:pPr>
      <w:r w:rsidRPr="0010615E">
        <w:rPr>
          <w:u w:val="single"/>
        </w:rPr>
        <w:t>BLOCK 1A</w:t>
      </w:r>
      <w:r w:rsidR="0010615E">
        <w:t xml:space="preserve">: </w:t>
      </w:r>
      <w:r w:rsidRPr="00437FD3">
        <w:t>A significant operational event is a radiologic</w:t>
      </w:r>
      <w:r>
        <w:t>al, safeguards, or other safety</w:t>
      </w:r>
      <w:r>
        <w:noBreakHyphen/>
      </w:r>
      <w:r w:rsidRPr="00437FD3">
        <w:t>related operational event that poses an actual or potential hazard to public health and safety, property, or the environment.</w:t>
      </w:r>
    </w:p>
    <w:p w14:paraId="6210364D" w14:textId="08D98C18" w:rsidR="007E564B" w:rsidRPr="00437FD3" w:rsidRDefault="007E564B" w:rsidP="0010615E">
      <w:pPr>
        <w:pStyle w:val="BodyText2"/>
      </w:pPr>
      <w:r w:rsidRPr="0010615E">
        <w:rPr>
          <w:u w:val="single"/>
        </w:rPr>
        <w:t>BLOCK 1B</w:t>
      </w:r>
      <w:r w:rsidR="0010615E">
        <w:t xml:space="preserve">: </w:t>
      </w:r>
      <w:r w:rsidRPr="00437FD3">
        <w:t xml:space="preserve">Significant unplanned degraded conditions may be identified by the licensee or </w:t>
      </w:r>
      <w:r w:rsidR="001D7060">
        <w:t xml:space="preserve">the </w:t>
      </w:r>
      <w:r w:rsidRPr="00437FD3">
        <w:t xml:space="preserve">NRC. Plant configurations </w:t>
      </w:r>
      <w:r w:rsidR="007E0A4E">
        <w:t xml:space="preserve">resulting </w:t>
      </w:r>
      <w:r w:rsidRPr="00437FD3">
        <w:t xml:space="preserve">solely </w:t>
      </w:r>
      <w:r w:rsidR="007E0A4E">
        <w:t>from</w:t>
      </w:r>
      <w:r w:rsidRPr="00437FD3">
        <w:t xml:space="preserve"> planned maintenance need not be considered.</w:t>
      </w:r>
    </w:p>
    <w:p w14:paraId="524E0A64" w14:textId="010C2919" w:rsidR="007E564B" w:rsidRPr="00437FD3" w:rsidRDefault="007E564B" w:rsidP="0010615E">
      <w:pPr>
        <w:pStyle w:val="BodyText2"/>
      </w:pPr>
      <w:r w:rsidRPr="0010615E">
        <w:rPr>
          <w:u w:val="single"/>
        </w:rPr>
        <w:t>BLOCK 1C</w:t>
      </w:r>
      <w:r w:rsidR="0010615E">
        <w:t xml:space="preserve">: </w:t>
      </w:r>
      <w:r w:rsidR="00822125">
        <w:t>Some p</w:t>
      </w:r>
      <w:r w:rsidRPr="00437FD3">
        <w:t xml:space="preserve">erformance indicator (PI) thresholds are in units of change in annualized </w:t>
      </w:r>
      <w:r w:rsidR="004F5446">
        <w:t>c</w:t>
      </w:r>
      <w:r w:rsidRPr="00437FD3">
        <w:t xml:space="preserve">ore </w:t>
      </w:r>
      <w:r w:rsidR="004F5446">
        <w:t>d</w:t>
      </w:r>
      <w:r w:rsidRPr="00437FD3">
        <w:t xml:space="preserve">amage </w:t>
      </w:r>
      <w:r w:rsidR="004F5446">
        <w:t>f</w:t>
      </w:r>
      <w:r w:rsidRPr="00437FD3">
        <w:t>requency (delta annualized CDF). Some events, such as reactor trips</w:t>
      </w:r>
      <w:r w:rsidR="001D7060">
        <w:t>,</w:t>
      </w:r>
      <w:r w:rsidRPr="00437FD3">
        <w:t xml:space="preserve"> may also be counted in PI data.</w:t>
      </w:r>
    </w:p>
    <w:p w14:paraId="6B98CFB9" w14:textId="77777777" w:rsidR="007C3C17" w:rsidRDefault="007E564B" w:rsidP="0010615E">
      <w:pPr>
        <w:pStyle w:val="BodyText2"/>
      </w:pPr>
      <w:r w:rsidRPr="0010615E">
        <w:rPr>
          <w:u w:val="single"/>
        </w:rPr>
        <w:t>BLOCK 2</w:t>
      </w:r>
      <w:r w:rsidR="0010615E">
        <w:t xml:space="preserve">: </w:t>
      </w:r>
      <w:r w:rsidRPr="00437FD3">
        <w:t xml:space="preserve">Licensee notification </w:t>
      </w:r>
      <w:r w:rsidR="00442AC1">
        <w:t xml:space="preserve">generally </w:t>
      </w:r>
      <w:r w:rsidRPr="00437FD3">
        <w:t>occurs.</w:t>
      </w:r>
      <w:r w:rsidR="00442AC1">
        <w:t xml:space="preserve"> </w:t>
      </w:r>
      <w:r w:rsidR="009B5D55">
        <w:t>Inspectors may follow</w:t>
      </w:r>
      <w:r w:rsidR="00156953">
        <w:t xml:space="preserve"> </w:t>
      </w:r>
      <w:r w:rsidR="009B5D55">
        <w:t>up on s</w:t>
      </w:r>
      <w:r w:rsidR="00F51326">
        <w:t>uspected failures to appropriately notify and report.</w:t>
      </w:r>
    </w:p>
    <w:p w14:paraId="61289285" w14:textId="041FC246" w:rsidR="007E564B" w:rsidRPr="00437FD3" w:rsidRDefault="007E564B" w:rsidP="00B272A6">
      <w:pPr>
        <w:pStyle w:val="BodyText2"/>
      </w:pPr>
      <w:r w:rsidRPr="0067206A">
        <w:rPr>
          <w:u w:val="single"/>
        </w:rPr>
        <w:lastRenderedPageBreak/>
        <w:t>BLOCK 3</w:t>
      </w:r>
      <w:r w:rsidR="0067206A">
        <w:t xml:space="preserve">: </w:t>
      </w:r>
      <w:r w:rsidRPr="00437FD3">
        <w:t xml:space="preserve">Licensee notifications in accordance with </w:t>
      </w:r>
      <w:r w:rsidR="00DE3157">
        <w:t xml:space="preserve">Title 10 of the </w:t>
      </w:r>
      <w:r w:rsidR="00DE3157" w:rsidRPr="00B20569">
        <w:rPr>
          <w:i/>
        </w:rPr>
        <w:t>Code of Federal Regulations</w:t>
      </w:r>
      <w:r w:rsidR="00DE3157">
        <w:t xml:space="preserve"> (</w:t>
      </w:r>
      <w:r w:rsidRPr="00437FD3">
        <w:t>10 CFR</w:t>
      </w:r>
      <w:r w:rsidR="00DE3157">
        <w:t>)</w:t>
      </w:r>
      <w:r w:rsidRPr="00437FD3">
        <w:t> 50.72</w:t>
      </w:r>
      <w:r w:rsidR="00ED2909">
        <w:t>, “Immediate Notification Requirements for Operating Nuclear Power Reactors,”</w:t>
      </w:r>
      <w:r w:rsidRPr="00437FD3">
        <w:t xml:space="preserve"> are one means of activating </w:t>
      </w:r>
      <w:r w:rsidR="00ED2909">
        <w:t>Inspection Procedure (</w:t>
      </w:r>
      <w:r w:rsidRPr="00437FD3">
        <w:t>IP</w:t>
      </w:r>
      <w:r w:rsidR="00ED2909">
        <w:t>)</w:t>
      </w:r>
      <w:r w:rsidRPr="00437FD3">
        <w:t> 71153</w:t>
      </w:r>
      <w:r w:rsidR="00474702">
        <w:t>, “</w:t>
      </w:r>
      <w:r w:rsidR="00474702" w:rsidRPr="00474702">
        <w:t>Follow</w:t>
      </w:r>
      <w:ins w:id="41" w:author="Author">
        <w:r w:rsidR="00AF4F3E">
          <w:t>-</w:t>
        </w:r>
      </w:ins>
      <w:r w:rsidR="001D681F">
        <w:t>U</w:t>
      </w:r>
      <w:r w:rsidR="00474702" w:rsidRPr="00474702">
        <w:t>p of Events and Notices of Enforcement Discretion</w:t>
      </w:r>
      <w:r w:rsidR="00474702">
        <w:t>,</w:t>
      </w:r>
      <w:r w:rsidR="001D681F">
        <w:t>”</w:t>
      </w:r>
      <w:r w:rsidRPr="00437FD3">
        <w:t xml:space="preserve"> initial event follow</w:t>
      </w:r>
      <w:ins w:id="42" w:author="Author">
        <w:r w:rsidR="006C6502">
          <w:t>-</w:t>
        </w:r>
      </w:ins>
      <w:r w:rsidRPr="00437FD3">
        <w:t xml:space="preserve">up by onsite </w:t>
      </w:r>
      <w:r w:rsidR="001D681F">
        <w:t>U.S. Nuclear Regulatory Commission (</w:t>
      </w:r>
      <w:r w:rsidRPr="00437FD3">
        <w:t>NRC</w:t>
      </w:r>
      <w:r w:rsidR="001D681F">
        <w:t>)</w:t>
      </w:r>
      <w:r w:rsidRPr="00437FD3">
        <w:t xml:space="preserve"> inspectors. If an onsite inspector is not immediately available, this responsibility transfers to the Headquarters Operations Officer until regional personnel can respond.</w:t>
      </w:r>
    </w:p>
    <w:p w14:paraId="035DA003" w14:textId="77D30094" w:rsidR="007E564B" w:rsidRPr="00437FD3" w:rsidRDefault="007E564B" w:rsidP="00B272A6">
      <w:pPr>
        <w:pStyle w:val="BodyText2"/>
      </w:pPr>
      <w:r w:rsidRPr="0067206A">
        <w:rPr>
          <w:u w:val="single"/>
        </w:rPr>
        <w:t>BLOCK 4</w:t>
      </w:r>
      <w:r w:rsidR="0067206A">
        <w:t xml:space="preserve">: </w:t>
      </w:r>
      <w:r w:rsidR="00FE2D1D">
        <w:t>Management Directive (</w:t>
      </w:r>
      <w:r>
        <w:t>MD</w:t>
      </w:r>
      <w:r w:rsidR="00FE2D1D">
        <w:t>)</w:t>
      </w:r>
      <w:r w:rsidRPr="00437FD3">
        <w:t xml:space="preserve"> 8.3, </w:t>
      </w:r>
      <w:r w:rsidR="00584EA6">
        <w:t xml:space="preserve">“NRC Incident Investigation Program,” </w:t>
      </w:r>
      <w:r w:rsidRPr="00437FD3">
        <w:t>Part I</w:t>
      </w:r>
      <w:r w:rsidR="00156953">
        <w:t>,</w:t>
      </w:r>
      <w:r w:rsidRPr="00437FD3">
        <w:t xml:space="preserve"> and </w:t>
      </w:r>
      <w:r w:rsidR="00566FF1">
        <w:t>Inspection Manual Chapter (</w:t>
      </w:r>
      <w:r w:rsidRPr="00437FD3">
        <w:t>IMC</w:t>
      </w:r>
      <w:r w:rsidR="00566FF1">
        <w:t>)</w:t>
      </w:r>
      <w:r w:rsidRPr="00437FD3">
        <w:t> 0309</w:t>
      </w:r>
      <w:r w:rsidR="0097429C">
        <w:t>, “</w:t>
      </w:r>
      <w:r w:rsidR="0097429C" w:rsidRPr="0097429C">
        <w:t>Reactive Inspection Decision Basis for Reactors</w:t>
      </w:r>
      <w:r w:rsidR="0097429C">
        <w:t>,”</w:t>
      </w:r>
      <w:r w:rsidRPr="00437FD3">
        <w:t xml:space="preserve"> include deterministic criteria. Events meeting criteria </w:t>
      </w:r>
      <w:r w:rsidR="00156953">
        <w:t>that</w:t>
      </w:r>
      <w:r w:rsidR="00156953" w:rsidRPr="00437FD3">
        <w:t xml:space="preserve"> </w:t>
      </w:r>
      <w:r w:rsidRPr="00437FD3">
        <w:t xml:space="preserve">are not risk informed may result in </w:t>
      </w:r>
      <w:r w:rsidR="00911B7C">
        <w:t>incident investigation teams (</w:t>
      </w:r>
      <w:r w:rsidRPr="00437FD3">
        <w:t>IITs</w:t>
      </w:r>
      <w:r w:rsidR="00911B7C">
        <w:t>)</w:t>
      </w:r>
      <w:r w:rsidRPr="00437FD3">
        <w:t xml:space="preserve">, </w:t>
      </w:r>
      <w:r w:rsidR="00911B7C">
        <w:t>augmented inspection teams (</w:t>
      </w:r>
      <w:r w:rsidRPr="00437FD3">
        <w:t>AITs</w:t>
      </w:r>
      <w:r w:rsidR="00911B7C">
        <w:t>)</w:t>
      </w:r>
      <w:r w:rsidRPr="00437FD3">
        <w:t>, or</w:t>
      </w:r>
      <w:r w:rsidR="00911B7C">
        <w:t xml:space="preserve"> special inspections</w:t>
      </w:r>
      <w:r w:rsidRPr="00437FD3">
        <w:t xml:space="preserve"> </w:t>
      </w:r>
      <w:r w:rsidR="00911B7C">
        <w:t>(</w:t>
      </w:r>
      <w:r w:rsidRPr="00437FD3">
        <w:t>S</w:t>
      </w:r>
      <w:r w:rsidR="00D86E98">
        <w:t>I</w:t>
      </w:r>
      <w:r w:rsidRPr="00437FD3">
        <w:t>s</w:t>
      </w:r>
      <w:r w:rsidR="00911B7C">
        <w:t>)</w:t>
      </w:r>
      <w:r w:rsidRPr="00437FD3">
        <w:t xml:space="preserve">. Power reactor events/degraded conditions meeting risk informed criteria are evaluated for </w:t>
      </w:r>
      <w:r w:rsidR="00B259FF">
        <w:t>c</w:t>
      </w:r>
      <w:r w:rsidR="0092301E">
        <w:t xml:space="preserve">onditional </w:t>
      </w:r>
      <w:r w:rsidR="00B259FF">
        <w:t>c</w:t>
      </w:r>
      <w:r w:rsidR="0092301E">
        <w:t xml:space="preserve">ore </w:t>
      </w:r>
      <w:r w:rsidR="00B259FF">
        <w:t>d</w:t>
      </w:r>
      <w:r w:rsidR="0092301E">
        <w:t xml:space="preserve">amage </w:t>
      </w:r>
      <w:r w:rsidR="00B259FF">
        <w:t>p</w:t>
      </w:r>
      <w:r w:rsidR="0092301E">
        <w:t>robability (</w:t>
      </w:r>
      <w:r w:rsidR="0092301E" w:rsidRPr="00437FD3">
        <w:t>CCDP</w:t>
      </w:r>
      <w:r w:rsidR="0092301E">
        <w:t>)/</w:t>
      </w:r>
      <w:r w:rsidR="00B259FF">
        <w:t>i</w:t>
      </w:r>
      <w:r w:rsidR="0092301E">
        <w:t xml:space="preserve">ncremental </w:t>
      </w:r>
      <w:r w:rsidR="00B259FF">
        <w:t>c</w:t>
      </w:r>
      <w:r w:rsidR="0092301E">
        <w:t xml:space="preserve">onditional </w:t>
      </w:r>
      <w:r w:rsidR="00B259FF">
        <w:t>c</w:t>
      </w:r>
      <w:r w:rsidR="0092301E">
        <w:t xml:space="preserve">ore </w:t>
      </w:r>
      <w:r w:rsidR="00B259FF">
        <w:t>d</w:t>
      </w:r>
      <w:r w:rsidR="0092301E">
        <w:t xml:space="preserve">amage </w:t>
      </w:r>
      <w:r w:rsidR="00B259FF">
        <w:t>p</w:t>
      </w:r>
      <w:r w:rsidR="0092301E">
        <w:t>robability (</w:t>
      </w:r>
      <w:r w:rsidRPr="00437FD3">
        <w:t>ICCDP</w:t>
      </w:r>
      <w:r w:rsidR="0092301E">
        <w:t>)</w:t>
      </w:r>
      <w:r w:rsidRPr="00437FD3">
        <w:t xml:space="preserve"> or </w:t>
      </w:r>
      <w:r w:rsidR="00B259FF">
        <w:t>c</w:t>
      </w:r>
      <w:r w:rsidR="0092301E">
        <w:t xml:space="preserve">onditional </w:t>
      </w:r>
      <w:r w:rsidR="00B259FF">
        <w:t>l</w:t>
      </w:r>
      <w:r w:rsidR="0092301E">
        <w:t xml:space="preserve">arge </w:t>
      </w:r>
      <w:r w:rsidR="00B259FF">
        <w:t>e</w:t>
      </w:r>
      <w:r w:rsidR="0092301E">
        <w:t xml:space="preserve">arly </w:t>
      </w:r>
      <w:r w:rsidR="00B259FF">
        <w:t>r</w:t>
      </w:r>
      <w:r w:rsidR="0092301E">
        <w:t xml:space="preserve">elease </w:t>
      </w:r>
      <w:r w:rsidR="002A11F2">
        <w:t>probability</w:t>
      </w:r>
      <w:r w:rsidR="0092301E">
        <w:t xml:space="preserve"> (</w:t>
      </w:r>
      <w:r w:rsidRPr="00437FD3">
        <w:t>CLER</w:t>
      </w:r>
      <w:r w:rsidR="002A11F2">
        <w:t>P</w:t>
      </w:r>
      <w:r w:rsidR="0092301E">
        <w:t>)</w:t>
      </w:r>
      <w:r w:rsidRPr="00437FD3">
        <w:t>/</w:t>
      </w:r>
      <w:r w:rsidR="00B259FF">
        <w:t>i</w:t>
      </w:r>
      <w:r w:rsidR="0092301E">
        <w:t xml:space="preserve">ncremental </w:t>
      </w:r>
      <w:r w:rsidR="00B259FF">
        <w:t>c</w:t>
      </w:r>
      <w:r w:rsidR="0092301E">
        <w:t xml:space="preserve">onditional </w:t>
      </w:r>
      <w:r w:rsidR="00B259FF">
        <w:t>l</w:t>
      </w:r>
      <w:r w:rsidR="0092301E">
        <w:t xml:space="preserve">arge </w:t>
      </w:r>
      <w:r w:rsidR="00B259FF">
        <w:t>e</w:t>
      </w:r>
      <w:r w:rsidR="0092301E">
        <w:t xml:space="preserve">arly </w:t>
      </w:r>
      <w:r w:rsidR="00B259FF">
        <w:t>r</w:t>
      </w:r>
      <w:r w:rsidR="0092301E">
        <w:t xml:space="preserve">elease </w:t>
      </w:r>
      <w:r w:rsidR="002A11F2">
        <w:t>probability</w:t>
      </w:r>
      <w:r w:rsidR="0092301E">
        <w:t xml:space="preserve"> (</w:t>
      </w:r>
      <w:r w:rsidRPr="00437FD3">
        <w:t>ICLER</w:t>
      </w:r>
      <w:r w:rsidR="002A11F2">
        <w:t>P</w:t>
      </w:r>
      <w:r w:rsidR="0092301E">
        <w:t>)</w:t>
      </w:r>
      <w:r w:rsidRPr="00437FD3">
        <w:t>.</w:t>
      </w:r>
    </w:p>
    <w:p w14:paraId="042A91A1" w14:textId="1296A822" w:rsidR="007E564B" w:rsidRPr="00580626" w:rsidRDefault="007E564B" w:rsidP="00B272A6">
      <w:pPr>
        <w:pStyle w:val="BodyText2"/>
      </w:pPr>
      <w:r w:rsidRPr="0067206A">
        <w:rPr>
          <w:u w:val="single"/>
        </w:rPr>
        <w:t>BLOCK 5</w:t>
      </w:r>
      <w:r w:rsidR="0067206A">
        <w:t xml:space="preserve">: </w:t>
      </w:r>
      <w:r w:rsidRPr="00580626">
        <w:t xml:space="preserve">For events, risk analysts use </w:t>
      </w:r>
      <w:r w:rsidR="00156953">
        <w:t xml:space="preserve">the </w:t>
      </w:r>
      <w:r w:rsidRPr="00580626">
        <w:t xml:space="preserve">NRC’s Standardized Plant Analysis of Risk </w:t>
      </w:r>
      <w:r w:rsidR="001D7060">
        <w:t xml:space="preserve">(SPAR) </w:t>
      </w:r>
      <w:r w:rsidRPr="00580626">
        <w:t>models and other available tools to estimate CCDP, which accounts for all equipment unavailability, regardless of cause. For degraded conditions, ICCDP is used for risk significance.</w:t>
      </w:r>
      <w:r w:rsidR="001D7060">
        <w:t xml:space="preserve"> </w:t>
      </w:r>
      <w:r w:rsidRPr="00580626">
        <w:t>Initial estimates of CCDP/ICCDP may be made within 4</w:t>
      </w:r>
      <w:r w:rsidR="001D7060">
        <w:t>–</w:t>
      </w:r>
      <w:r w:rsidRPr="00580626">
        <w:t>8 hours of receiving relevant information. Inspectors support risk analysts by providing event details such as equipment malfunction/unavailability, operator errors, and equipment out of service for maintenance. Inspectors verify availability of mitigation equipment or containment function that w</w:t>
      </w:r>
      <w:r w:rsidR="007E0A4E">
        <w:t>as</w:t>
      </w:r>
      <w:r w:rsidRPr="00580626">
        <w:t xml:space="preserve"> not required during the event, but which could contribute to increased risk if unavailable. </w:t>
      </w:r>
      <w:r w:rsidR="00827AFF">
        <w:t>P</w:t>
      </w:r>
      <w:r w:rsidRPr="00580626">
        <w:t xml:space="preserve">lant-specific </w:t>
      </w:r>
      <w:r w:rsidR="0084437D">
        <w:t>Systems Analysis Programs for Hands-on Integrated Reliability Evaluations</w:t>
      </w:r>
      <w:r w:rsidR="00DD41FE">
        <w:t xml:space="preserve"> (</w:t>
      </w:r>
      <w:r w:rsidR="00580626" w:rsidRPr="00580626">
        <w:t>SAPHIRE</w:t>
      </w:r>
      <w:r w:rsidR="00DD41FE">
        <w:t>)</w:t>
      </w:r>
      <w:r w:rsidR="00580626" w:rsidRPr="00580626">
        <w:t xml:space="preserve"> and site-specific </w:t>
      </w:r>
      <w:r w:rsidR="001D7060">
        <w:t>SPAR</w:t>
      </w:r>
      <w:r w:rsidR="00DD41FE">
        <w:t xml:space="preserve"> </w:t>
      </w:r>
      <w:r w:rsidR="00580626" w:rsidRPr="00580626">
        <w:t xml:space="preserve">models </w:t>
      </w:r>
      <w:r w:rsidR="00827AFF">
        <w:t xml:space="preserve">are used </w:t>
      </w:r>
      <w:r w:rsidRPr="00580626">
        <w:t xml:space="preserve">to gain qualitative </w:t>
      </w:r>
      <w:r w:rsidR="00827AFF">
        <w:t xml:space="preserve">event </w:t>
      </w:r>
      <w:r w:rsidRPr="00580626">
        <w:t>risk insights</w:t>
      </w:r>
      <w:r w:rsidR="00267519">
        <w:t xml:space="preserve"> when available</w:t>
      </w:r>
      <w:r w:rsidRPr="00580626">
        <w:t>.</w:t>
      </w:r>
    </w:p>
    <w:p w14:paraId="523A7FEF" w14:textId="0D741D59" w:rsidR="007E564B" w:rsidRPr="00437FD3" w:rsidRDefault="007E564B" w:rsidP="00B272A6">
      <w:pPr>
        <w:pStyle w:val="BodyText2"/>
      </w:pPr>
      <w:r w:rsidRPr="0067206A">
        <w:rPr>
          <w:u w:val="single"/>
        </w:rPr>
        <w:t>BLOCK 6</w:t>
      </w:r>
      <w:r w:rsidR="0067206A">
        <w:t xml:space="preserve">: </w:t>
      </w:r>
      <w:r w:rsidRPr="00437FD3">
        <w:t xml:space="preserve">IMC 0309 and </w:t>
      </w:r>
      <w:r w:rsidR="00E21D97">
        <w:t>MD</w:t>
      </w:r>
      <w:r w:rsidR="009A340E">
        <w:t> </w:t>
      </w:r>
      <w:r w:rsidRPr="00437FD3">
        <w:t>8.3, Part</w:t>
      </w:r>
      <w:r w:rsidR="009A340E">
        <w:t> </w:t>
      </w:r>
      <w:r w:rsidRPr="00437FD3">
        <w:t>I, list appropriate power reactor operational event response options (IIT, AIT, SI) as a function of CCDP (or ICCDP). This determination considers the uncertainty of influential assumptions and their effect on risk significance.</w:t>
      </w:r>
    </w:p>
    <w:p w14:paraId="36A6BA16" w14:textId="6B380888" w:rsidR="007E564B" w:rsidRPr="00437FD3" w:rsidRDefault="007E564B" w:rsidP="00B272A6">
      <w:pPr>
        <w:pStyle w:val="BodyText2"/>
      </w:pPr>
      <w:r w:rsidRPr="0067206A">
        <w:rPr>
          <w:u w:val="single"/>
        </w:rPr>
        <w:t>BLOCK 7</w:t>
      </w:r>
      <w:r w:rsidR="0067206A">
        <w:t xml:space="preserve">: </w:t>
      </w:r>
      <w:r>
        <w:t>SIs</w:t>
      </w:r>
      <w:r w:rsidRPr="00437FD3">
        <w:t xml:space="preserve">, </w:t>
      </w:r>
      <w:r>
        <w:t>AITs</w:t>
      </w:r>
      <w:r w:rsidRPr="00437FD3">
        <w:t xml:space="preserve">, and </w:t>
      </w:r>
      <w:r>
        <w:t>IITs</w:t>
      </w:r>
      <w:r w:rsidR="00E21D97">
        <w:t xml:space="preserve"> are performed to</w:t>
      </w:r>
      <w:r w:rsidR="00827AFF">
        <w:t xml:space="preserve"> promptly disseminate the facts, conditions, circumstances, and causes of significant events and to identify appropriate </w:t>
      </w:r>
      <w:r w:rsidR="000B1828">
        <w:t>follow</w:t>
      </w:r>
      <w:ins w:id="43" w:author="Author">
        <w:r w:rsidR="006C6502">
          <w:t>-</w:t>
        </w:r>
      </w:ins>
      <w:r w:rsidR="000B1828">
        <w:t>up</w:t>
      </w:r>
      <w:r w:rsidR="00827AFF">
        <w:t xml:space="preserve"> actions.</w:t>
      </w:r>
      <w:r w:rsidR="00E21D97">
        <w:t xml:space="preserve"> </w:t>
      </w:r>
      <w:r w:rsidR="001F3F0B">
        <w:t>L</w:t>
      </w:r>
      <w:r w:rsidR="00E21D97">
        <w:t xml:space="preserve">icensee performance issues are </w:t>
      </w:r>
      <w:r w:rsidR="001F3F0B">
        <w:t xml:space="preserve">evaluated during or shortly after </w:t>
      </w:r>
      <w:r w:rsidR="00CB439F">
        <w:t xml:space="preserve">the </w:t>
      </w:r>
      <w:r w:rsidR="001F3F0B">
        <w:t>reactive inspection</w:t>
      </w:r>
      <w:r w:rsidR="00673C18">
        <w:t>.</w:t>
      </w:r>
    </w:p>
    <w:p w14:paraId="307BCAFC" w14:textId="627D8E08" w:rsidR="007E564B" w:rsidRDefault="007E564B" w:rsidP="00B272A6">
      <w:pPr>
        <w:pStyle w:val="BodyText2"/>
      </w:pPr>
      <w:r w:rsidRPr="0067206A">
        <w:rPr>
          <w:u w:val="single"/>
        </w:rPr>
        <w:t>BLOCK 8</w:t>
      </w:r>
      <w:r w:rsidR="0067206A">
        <w:t xml:space="preserve">: </w:t>
      </w:r>
      <w:r w:rsidRPr="00437FD3">
        <w:t xml:space="preserve">Licensee performance issues </w:t>
      </w:r>
      <w:r w:rsidR="00EB0CE1">
        <w:t xml:space="preserve">are screened </w:t>
      </w:r>
      <w:r w:rsidR="00673C18">
        <w:t>using IMC 0612</w:t>
      </w:r>
      <w:r w:rsidR="001F3F0B">
        <w:t>,</w:t>
      </w:r>
      <w:r w:rsidR="00673C18">
        <w:t xml:space="preserve"> “Issue Screening</w:t>
      </w:r>
      <w:r w:rsidR="00156953">
        <w:t>,</w:t>
      </w:r>
      <w:r w:rsidR="00673C18">
        <w:t xml:space="preserve">” </w:t>
      </w:r>
      <w:r w:rsidR="00EB0CE1">
        <w:t xml:space="preserve">and any resultant findings </w:t>
      </w:r>
      <w:r w:rsidRPr="00437FD3">
        <w:t xml:space="preserve">are evaluated </w:t>
      </w:r>
      <w:r w:rsidR="00EB0CE1">
        <w:t xml:space="preserve">using </w:t>
      </w:r>
      <w:r w:rsidRPr="00437FD3">
        <w:t xml:space="preserve">the </w:t>
      </w:r>
      <w:r w:rsidR="00E21D97">
        <w:t xml:space="preserve">significance determination process </w:t>
      </w:r>
      <w:r w:rsidR="0032378A">
        <w:t xml:space="preserve">to assign a </w:t>
      </w:r>
      <w:r w:rsidR="005E3362">
        <w:t>significance</w:t>
      </w:r>
      <w:r w:rsidR="0032378A">
        <w:t xml:space="preserve"> color (i.e., Green, White, Yellow, Red)</w:t>
      </w:r>
      <w:r w:rsidR="00CA7DDB">
        <w:t xml:space="preserve"> to the finding</w:t>
      </w:r>
      <w:r w:rsidR="005E3362">
        <w:t>.</w:t>
      </w:r>
    </w:p>
    <w:p w14:paraId="134C2FF3" w14:textId="596D9802" w:rsidR="007E564B" w:rsidRDefault="007E564B" w:rsidP="00B272A6">
      <w:pPr>
        <w:pStyle w:val="BodyText2"/>
      </w:pPr>
      <w:r w:rsidRPr="0067206A">
        <w:rPr>
          <w:u w:val="single"/>
        </w:rPr>
        <w:t>BLOCK 9</w:t>
      </w:r>
      <w:r w:rsidR="0067206A">
        <w:t xml:space="preserve">: </w:t>
      </w:r>
      <w:r w:rsidR="000B1828">
        <w:t xml:space="preserve">White, Yellow, and </w:t>
      </w:r>
      <w:proofErr w:type="gramStart"/>
      <w:r w:rsidR="000B1828">
        <w:t>Red</w:t>
      </w:r>
      <w:proofErr w:type="gramEnd"/>
      <w:r w:rsidR="000B1828" w:rsidRPr="00437FD3">
        <w:t xml:space="preserve"> </w:t>
      </w:r>
      <w:r w:rsidR="000B1828">
        <w:t xml:space="preserve">findings and </w:t>
      </w:r>
      <w:r w:rsidRPr="00437FD3">
        <w:t>PI</w:t>
      </w:r>
      <w:r w:rsidR="000B1828">
        <w:t xml:space="preserve"> inputs</w:t>
      </w:r>
      <w:r w:rsidRPr="00437FD3">
        <w:t xml:space="preserve"> are </w:t>
      </w:r>
      <w:r w:rsidR="000B1828">
        <w:t xml:space="preserve">assessed using </w:t>
      </w:r>
      <w:r w:rsidRPr="00437FD3">
        <w:t xml:space="preserve">the Action Matrix </w:t>
      </w:r>
      <w:r w:rsidR="000B1828">
        <w:t>described in IMC 0305, “Operating Reactor Assessment Program</w:t>
      </w:r>
      <w:r w:rsidR="00896580">
        <w:t>,</w:t>
      </w:r>
      <w:r w:rsidR="000B1828">
        <w:t xml:space="preserve">” </w:t>
      </w:r>
      <w:proofErr w:type="gramStart"/>
      <w:r w:rsidR="00CA7DDB">
        <w:t xml:space="preserve">in order </w:t>
      </w:r>
      <w:r w:rsidRPr="00437FD3">
        <w:t>to</w:t>
      </w:r>
      <w:proofErr w:type="gramEnd"/>
      <w:r w:rsidRPr="00437FD3">
        <w:t xml:space="preserve"> determine </w:t>
      </w:r>
      <w:r w:rsidR="002731F3">
        <w:t xml:space="preserve">the </w:t>
      </w:r>
      <w:r w:rsidR="00CA7DDB">
        <w:t xml:space="preserve">appropriate </w:t>
      </w:r>
      <w:r w:rsidRPr="00437FD3">
        <w:t>agency response.</w:t>
      </w:r>
    </w:p>
    <w:p w14:paraId="78F08C9C" w14:textId="77777777" w:rsidR="00E83C9D" w:rsidRDefault="00E83C9D" w:rsidP="001D3873">
      <w:pPr>
        <w:jc w:val="center"/>
        <w:rPr>
          <w:lang w:val="en-CA"/>
        </w:rPr>
        <w:sectPr w:rsidR="00E83C9D" w:rsidSect="00C41A6B">
          <w:footerReference w:type="default" r:id="rId18"/>
          <w:pgSz w:w="12240" w:h="15840"/>
          <w:pgMar w:top="1440" w:right="1440" w:bottom="1440" w:left="1440" w:header="720" w:footer="720" w:gutter="0"/>
          <w:pgNumType w:start="1"/>
          <w:cols w:space="720"/>
          <w:docGrid w:linePitch="299"/>
        </w:sectPr>
      </w:pPr>
    </w:p>
    <w:p w14:paraId="0F6599A6" w14:textId="1AE4F67F" w:rsidR="00E302D1" w:rsidRDefault="00B02BE7" w:rsidP="00C67D03">
      <w:pPr>
        <w:pStyle w:val="attachmenttitle"/>
      </w:pPr>
      <w:r>
        <w:lastRenderedPageBreak/>
        <w:t>Attachment </w:t>
      </w:r>
      <w:r w:rsidR="00AE011D">
        <w:t>2</w:t>
      </w:r>
      <w:r w:rsidR="0067206A">
        <w:t xml:space="preserve">: </w:t>
      </w:r>
      <w:r w:rsidR="00E302D1" w:rsidRPr="00E302D1">
        <w:t xml:space="preserve">Limiting NRC Impact </w:t>
      </w:r>
      <w:r w:rsidR="00D601D6">
        <w:t>d</w:t>
      </w:r>
      <w:r w:rsidR="00E302D1" w:rsidRPr="00E302D1">
        <w:t>uring Events</w:t>
      </w:r>
    </w:p>
    <w:p w14:paraId="57D8E923" w14:textId="2D2BF91D" w:rsidR="007E564B" w:rsidRPr="00D51A16" w:rsidRDefault="002C4AC4" w:rsidP="002C4AC4">
      <w:pPr>
        <w:pStyle w:val="BodyText"/>
        <w:outlineLvl w:val="1"/>
      </w:pPr>
      <w:r>
        <w:t>I.</w:t>
      </w:r>
      <w:r>
        <w:tab/>
      </w:r>
      <w:r w:rsidR="007E564B" w:rsidRPr="00D51A16">
        <w:t xml:space="preserve">Inspector </w:t>
      </w:r>
      <w:r w:rsidR="00CB439F" w:rsidRPr="00D51A16">
        <w:t xml:space="preserve">Control Room </w:t>
      </w:r>
      <w:r w:rsidR="007E564B" w:rsidRPr="00D51A16">
        <w:t>Conduct</w:t>
      </w:r>
    </w:p>
    <w:p w14:paraId="19168E88" w14:textId="2547F254" w:rsidR="007E564B" w:rsidRPr="00D51A16" w:rsidRDefault="007E564B" w:rsidP="002A6B3E">
      <w:pPr>
        <w:pStyle w:val="BodyText"/>
      </w:pPr>
      <w:r w:rsidRPr="00D51A16">
        <w:t xml:space="preserve">For plant events, inspectors must perform sufficient inspection to develop an independent assessment of plant conditions, which will be used in making decisions on </w:t>
      </w:r>
      <w:r w:rsidR="00896580">
        <w:t xml:space="preserve">the </w:t>
      </w:r>
      <w:r w:rsidR="00ED2237">
        <w:t>U.S. Nuclear Regulatory Commission’s</w:t>
      </w:r>
      <w:r w:rsidR="00E91DC4" w:rsidRPr="00E91DC4">
        <w:t> </w:t>
      </w:r>
      <w:r w:rsidR="00ED2237">
        <w:t>(</w:t>
      </w:r>
      <w:r w:rsidRPr="00D51A16">
        <w:t>NRC’s</w:t>
      </w:r>
      <w:r w:rsidR="00ED2237">
        <w:t>)</w:t>
      </w:r>
      <w:r w:rsidRPr="00D51A16">
        <w:t xml:space="preserve"> responses to an event. Activities that form the basis for this assessment may include independent measurements, verifying the accuracy of information, control board walkdowns (to observe annunciators, process parameters, switch positions, and other instrumentation), or assessment of licensed operator performance during ongoing activities.</w:t>
      </w:r>
    </w:p>
    <w:p w14:paraId="2AD3307B" w14:textId="2B2DD0D7" w:rsidR="007E564B" w:rsidRPr="00D51A16" w:rsidRDefault="007E564B" w:rsidP="002A6B3E">
      <w:pPr>
        <w:pStyle w:val="BodyText"/>
      </w:pPr>
      <w:r w:rsidRPr="00D51A16">
        <w:t>The NRC</w:t>
      </w:r>
      <w:r w:rsidR="00DD3B6D">
        <w:t>’</w:t>
      </w:r>
      <w:r w:rsidRPr="00D51A16">
        <w:t xml:space="preserve">s goal is to monitor and assess with as little impact on the licensee as possible and </w:t>
      </w:r>
      <w:r w:rsidR="00896580">
        <w:t xml:space="preserve">to </w:t>
      </w:r>
      <w:r w:rsidRPr="00D51A16">
        <w:t xml:space="preserve">ensure NRC evaluations are timely and accurate. During plant events, timely and independent inspector assessments are crucial; however, the degree of interaction with operators may be limited </w:t>
      </w:r>
      <w:ins w:id="44" w:author="Author">
        <w:r w:rsidR="007E18D8" w:rsidRPr="00D51A16">
          <w:t>considering</w:t>
        </w:r>
      </w:ins>
      <w:r w:rsidRPr="00D51A16">
        <w:t xml:space="preserve"> ongoing control room activities. The inspector must use judgment in establishing a balance between obtaining necessary information and not being intrusive in licensee response activities. The appropriate balance involves numerous variables, including safety significance of the event, </w:t>
      </w:r>
      <w:proofErr w:type="gramStart"/>
      <w:r w:rsidRPr="00D51A16">
        <w:t>complexity</w:t>
      </w:r>
      <w:proofErr w:type="gramEnd"/>
      <w:r w:rsidRPr="00D51A16">
        <w:t xml:space="preserve"> of the event, time constraints, and available staff.</w:t>
      </w:r>
    </w:p>
    <w:p w14:paraId="73F0440A" w14:textId="65B58CBB" w:rsidR="007E564B" w:rsidRPr="00D51A16" w:rsidRDefault="007E564B" w:rsidP="002A6B3E">
      <w:pPr>
        <w:pStyle w:val="BodyText"/>
      </w:pPr>
      <w:r w:rsidRPr="00D51A16">
        <w:t xml:space="preserve">The following </w:t>
      </w:r>
      <w:r w:rsidRPr="00113ACD">
        <w:t>guidance</w:t>
      </w:r>
      <w:r w:rsidRPr="00D51A16">
        <w:t xml:space="preserve"> is provided to establish consistency for inspector conduct in the control room. When the NRC activates its emergency response plan, inspectors should follow the guidance in the applicable emergency response procedure. This guidance is intended for use in situations where the NRC has not activated its emergency response plan</w:t>
      </w:r>
      <w:r w:rsidR="00745BBA">
        <w:t>, but</w:t>
      </w:r>
      <w:r w:rsidRPr="00D51A16">
        <w:t xml:space="preserve"> an abnormal event has happened at the plant. Inspectors should note that some of the guidance, such as inspector location in the control room </w:t>
      </w:r>
      <w:proofErr w:type="gramStart"/>
      <w:r w:rsidRPr="00D51A16">
        <w:t>and not</w:t>
      </w:r>
      <w:proofErr w:type="gramEnd"/>
      <w:r w:rsidRPr="00D51A16">
        <w:t xml:space="preserve"> interrupting operators, appl</w:t>
      </w:r>
      <w:r w:rsidR="00896580">
        <w:t>ies</w:t>
      </w:r>
      <w:r w:rsidRPr="00D51A16">
        <w:t xml:space="preserve"> to all emergency situations. While this guidance deals mainly with event responses, specific attributes are applicable to inspector interaction with operators during normal conditions both in</w:t>
      </w:r>
      <w:r w:rsidR="00896580">
        <w:t>side</w:t>
      </w:r>
      <w:r w:rsidRPr="00D51A16">
        <w:t xml:space="preserve"> and outside the control room.</w:t>
      </w:r>
    </w:p>
    <w:p w14:paraId="3A80D44D" w14:textId="17B1A2FF" w:rsidR="007E564B" w:rsidRPr="00822565" w:rsidRDefault="007E564B" w:rsidP="007E779F">
      <w:pPr>
        <w:pStyle w:val="BodyText"/>
        <w:numPr>
          <w:ilvl w:val="0"/>
          <w:numId w:val="28"/>
        </w:numPr>
      </w:pPr>
      <w:r w:rsidRPr="00822565">
        <w:t xml:space="preserve">During the initial response to events, the assigned senior resident inspector (SRI) or the inspector acting in this capacity </w:t>
      </w:r>
      <w:ins w:id="45" w:author="Author">
        <w:r w:rsidR="00923ABC" w:rsidRPr="00822565">
          <w:t>oversees</w:t>
        </w:r>
      </w:ins>
      <w:r w:rsidRPr="00822565">
        <w:t xml:space="preserve"> all other NRC inspectors. These inspectors will take their direction from the SRI.</w:t>
      </w:r>
    </w:p>
    <w:p w14:paraId="4625AD9C" w14:textId="14C6D0C7" w:rsidR="007E564B" w:rsidRPr="00822565" w:rsidRDefault="007E564B" w:rsidP="007E779F">
      <w:pPr>
        <w:pStyle w:val="BodyText"/>
        <w:numPr>
          <w:ilvl w:val="0"/>
          <w:numId w:val="28"/>
        </w:numPr>
      </w:pPr>
      <w:r w:rsidRPr="00822565">
        <w:t>The number of inspectors in the control room at any given time should be the minimum number needed to accomplish the agency</w:t>
      </w:r>
      <w:r w:rsidR="000871A7">
        <w:t>’</w:t>
      </w:r>
      <w:r w:rsidRPr="00822565">
        <w:t>s work. Typically</w:t>
      </w:r>
      <w:r w:rsidR="00896580" w:rsidRPr="00822565">
        <w:t>,</w:t>
      </w:r>
      <w:r w:rsidRPr="00822565">
        <w:t xml:space="preserve"> only one inspector</w:t>
      </w:r>
      <w:r w:rsidR="00F724E1">
        <w:t xml:space="preserve"> should be</w:t>
      </w:r>
      <w:r w:rsidRPr="00822565">
        <w:t xml:space="preserve"> in the control room during an event, unless special circumstances warrant additional inspectors. If several inspectors or other NRC personnel are in the control room during an event, the SRI or resident inspector will </w:t>
      </w:r>
      <w:ins w:id="46" w:author="Author">
        <w:r w:rsidR="004057CB" w:rsidRPr="00822565">
          <w:t>oversee</w:t>
        </w:r>
      </w:ins>
      <w:r w:rsidRPr="00822565">
        <w:t xml:space="preserve"> them and will determine and communicate to the other inspectors and personnel what, if any, assistance is needed.</w:t>
      </w:r>
    </w:p>
    <w:p w14:paraId="7D7DFB54" w14:textId="0C48049F" w:rsidR="007E564B" w:rsidRPr="00822565" w:rsidRDefault="007E564B" w:rsidP="007E779F">
      <w:pPr>
        <w:pStyle w:val="BodyText"/>
        <w:numPr>
          <w:ilvl w:val="0"/>
          <w:numId w:val="28"/>
        </w:numPr>
      </w:pPr>
      <w:r w:rsidRPr="00822565">
        <w:t xml:space="preserve">Inspectors will adhere to the licensee’s established administrative policies </w:t>
      </w:r>
      <w:r w:rsidR="00F724E1">
        <w:t>on</w:t>
      </w:r>
      <w:r w:rsidRPr="00822565">
        <w:t xml:space="preserve"> entry into the restricted or </w:t>
      </w:r>
      <w:r w:rsidR="00896580" w:rsidRPr="00822565">
        <w:t>“</w:t>
      </w:r>
      <w:r w:rsidRPr="00822565">
        <w:t>at the controls</w:t>
      </w:r>
      <w:r w:rsidR="00896580" w:rsidRPr="00822565">
        <w:t>”</w:t>
      </w:r>
      <w:r w:rsidRPr="00822565">
        <w:t xml:space="preserve"> area of the control room. For example, the inspector may need to ask the control room </w:t>
      </w:r>
      <w:r w:rsidR="00C55CF0" w:rsidRPr="00822565">
        <w:t xml:space="preserve">senior reactor operator </w:t>
      </w:r>
      <w:r w:rsidRPr="00822565">
        <w:t xml:space="preserve">or </w:t>
      </w:r>
      <w:r w:rsidR="00C55CF0" w:rsidRPr="00822565">
        <w:t>reactor operator</w:t>
      </w:r>
      <w:r w:rsidRPr="00822565">
        <w:t xml:space="preserve"> for permission to enter the restricted area. Under no circumstances should the inspector demand entry into the restricted area. If entry is denied</w:t>
      </w:r>
      <w:r w:rsidR="00345582" w:rsidRPr="00822565">
        <w:t xml:space="preserve"> and access </w:t>
      </w:r>
      <w:r w:rsidR="00F145C6" w:rsidRPr="00822565">
        <w:t>is deemed necessary by the inspector</w:t>
      </w:r>
      <w:r w:rsidRPr="00822565">
        <w:t>, the inspector should escalate the request to the licensee’s management and inform NRC management. For general access to the control room, the licensee</w:t>
      </w:r>
      <w:r w:rsidR="00DD3B6D" w:rsidRPr="00822565">
        <w:t>’</w:t>
      </w:r>
      <w:r w:rsidRPr="00822565">
        <w:t xml:space="preserve">s policy should recognize that inspector access will be unannounced. Inspectors who do not routinely enter the control room should </w:t>
      </w:r>
      <w:proofErr w:type="gramStart"/>
      <w:r w:rsidRPr="00822565">
        <w:t>identity</w:t>
      </w:r>
      <w:proofErr w:type="gramEnd"/>
      <w:r w:rsidRPr="00822565">
        <w:t xml:space="preserve"> themselves to the operators when they enter the control room.</w:t>
      </w:r>
    </w:p>
    <w:p w14:paraId="0BDA7915" w14:textId="2A44285A" w:rsidR="007E564B" w:rsidRPr="00822565" w:rsidRDefault="007E564B" w:rsidP="007E779F">
      <w:pPr>
        <w:pStyle w:val="BodyText"/>
        <w:numPr>
          <w:ilvl w:val="0"/>
          <w:numId w:val="28"/>
        </w:numPr>
      </w:pPr>
      <w:r w:rsidRPr="00822565">
        <w:lastRenderedPageBreak/>
        <w:t xml:space="preserve">While observing ongoing activities in the control room, the inspector should be in a location </w:t>
      </w:r>
      <w:r w:rsidR="00896580" w:rsidRPr="00822565">
        <w:t xml:space="preserve">that </w:t>
      </w:r>
      <w:r w:rsidRPr="00822565">
        <w:t xml:space="preserve">is out of the way of operators and does not obstruct their view of the reactor controls and instrumentation yet provides the inspector with a broad view of the control room. An acceptable location outside the restricted </w:t>
      </w:r>
      <w:r w:rsidR="00896580" w:rsidRPr="00822565">
        <w:t>“</w:t>
      </w:r>
      <w:r w:rsidRPr="00822565">
        <w:t>at the controls</w:t>
      </w:r>
      <w:r w:rsidR="00896580" w:rsidRPr="00822565">
        <w:t xml:space="preserve">” </w:t>
      </w:r>
      <w:r w:rsidRPr="00822565">
        <w:t>area is preferable. It is recognized that short amounts of time in the restricted area may be necessary at appropriate stable time periods to verify significant parameters.</w:t>
      </w:r>
    </w:p>
    <w:p w14:paraId="2DF1B06F" w14:textId="57A26ED3" w:rsidR="007E564B" w:rsidRPr="00822565" w:rsidRDefault="007E564B" w:rsidP="007E779F">
      <w:pPr>
        <w:pStyle w:val="BodyText"/>
        <w:numPr>
          <w:ilvl w:val="0"/>
          <w:numId w:val="28"/>
        </w:numPr>
      </w:pPr>
      <w:r w:rsidRPr="00822565">
        <w:t>Operators should not be interrupted, questioned</w:t>
      </w:r>
      <w:r w:rsidR="00896580" w:rsidRPr="00822565">
        <w:t>,</w:t>
      </w:r>
      <w:r w:rsidRPr="00822565">
        <w:t xml:space="preserve"> or otherwise distracted from performing their duties while responding to an event or while performing other duties </w:t>
      </w:r>
      <w:r w:rsidR="00364AEE">
        <w:t>for which</w:t>
      </w:r>
      <w:r w:rsidRPr="00822565">
        <w:t xml:space="preserve"> their attention must be focused on the task at hand. Also, inspectors should not interfere, interrupt, or otherwise disturb communications between operators and communications between operators and their supervis</w:t>
      </w:r>
      <w:r w:rsidR="00B259FF" w:rsidRPr="00822565">
        <w:t>o</w:t>
      </w:r>
      <w:r w:rsidR="00896580" w:rsidRPr="00822565">
        <w:t>rs</w:t>
      </w:r>
      <w:r w:rsidRPr="00822565">
        <w:t>.</w:t>
      </w:r>
    </w:p>
    <w:p w14:paraId="262F4114" w14:textId="55E93C4D" w:rsidR="007E564B" w:rsidRPr="00822565" w:rsidRDefault="007E564B" w:rsidP="007E779F">
      <w:pPr>
        <w:pStyle w:val="BodyText"/>
        <w:numPr>
          <w:ilvl w:val="0"/>
          <w:numId w:val="28"/>
        </w:numPr>
      </w:pPr>
      <w:r w:rsidRPr="00822565">
        <w:t xml:space="preserve">If an inspector identifies </w:t>
      </w:r>
      <w:r w:rsidR="00855797">
        <w:t xml:space="preserve">and needs to urgently address </w:t>
      </w:r>
      <w:r w:rsidRPr="00822565">
        <w:t xml:space="preserve">a significant problem or question about plant or operator safety, then </w:t>
      </w:r>
      <w:r w:rsidR="00855797">
        <w:t>he or she</w:t>
      </w:r>
      <w:r w:rsidRPr="00822565">
        <w:t xml:space="preserve"> should discuss it quickly and quietly </w:t>
      </w:r>
      <w:r w:rsidR="00855797" w:rsidRPr="00822565">
        <w:t xml:space="preserve">with the shift supervisor or emergency response manager </w:t>
      </w:r>
      <w:r w:rsidRPr="00822565">
        <w:t>at a time when it will not interrupt ongoing operator actions.</w:t>
      </w:r>
      <w:r w:rsidR="00D601D6">
        <w:t xml:space="preserve"> </w:t>
      </w:r>
      <w:r w:rsidRPr="00822565">
        <w:t xml:space="preserve">However, it may be appropriate to interrupt the operator if the inspector feels that an </w:t>
      </w:r>
      <w:proofErr w:type="gramStart"/>
      <w:r w:rsidRPr="00822565">
        <w:t>operator</w:t>
      </w:r>
      <w:proofErr w:type="gramEnd"/>
      <w:r w:rsidRPr="00822565">
        <w:t xml:space="preserve"> action may endanger plant personnel or the plant. Inspectors should hold their </w:t>
      </w:r>
      <w:r w:rsidR="009D1988" w:rsidRPr="00822565">
        <w:t>non-urgent</w:t>
      </w:r>
      <w:r w:rsidRPr="00822565">
        <w:t xml:space="preserve"> questions for a more appropriate time.</w:t>
      </w:r>
    </w:p>
    <w:p w14:paraId="25B86BA6" w14:textId="64DB8307" w:rsidR="007E564B" w:rsidRPr="00822565" w:rsidRDefault="007E564B" w:rsidP="007E779F">
      <w:pPr>
        <w:pStyle w:val="BodyText"/>
        <w:numPr>
          <w:ilvl w:val="0"/>
          <w:numId w:val="28"/>
        </w:numPr>
      </w:pPr>
      <w:r w:rsidRPr="00822565">
        <w:t xml:space="preserve">NRC personnel communicating with offsite organizations should generally do so from outside of the control room. Communication is possible from the NRC phone in the </w:t>
      </w:r>
      <w:r w:rsidR="00C55CF0" w:rsidRPr="00364AEE">
        <w:rPr>
          <w:color w:val="000000"/>
        </w:rPr>
        <w:t>Technical Support Center</w:t>
      </w:r>
      <w:r w:rsidRPr="00822565">
        <w:t xml:space="preserve"> or </w:t>
      </w:r>
      <w:r w:rsidR="009F4E22">
        <w:t xml:space="preserve">from </w:t>
      </w:r>
      <w:r w:rsidRPr="00822565">
        <w:t xml:space="preserve">other </w:t>
      </w:r>
      <w:r w:rsidR="00336956">
        <w:t>tele</w:t>
      </w:r>
      <w:r w:rsidRPr="00822565">
        <w:t xml:space="preserve">phones outside the control room that have been agreed to with the licensee. It is acceptable for the inspector to make a </w:t>
      </w:r>
      <w:r w:rsidR="00336956">
        <w:t>tele</w:t>
      </w:r>
      <w:r w:rsidRPr="00822565">
        <w:t xml:space="preserve">phone call from the control room provided the licensee agrees to the use of the </w:t>
      </w:r>
      <w:r w:rsidR="00336956">
        <w:t>tele</w:t>
      </w:r>
      <w:r w:rsidRPr="00822565">
        <w:t xml:space="preserve">phone and the </w:t>
      </w:r>
      <w:r w:rsidR="00336956">
        <w:t>tele</w:t>
      </w:r>
      <w:r w:rsidRPr="00822565">
        <w:t>phone conversation will not disrupt control room activities.</w:t>
      </w:r>
    </w:p>
    <w:p w14:paraId="27D558A7" w14:textId="543E8A92" w:rsidR="007E564B" w:rsidRPr="00822565" w:rsidRDefault="007E564B" w:rsidP="007E779F">
      <w:pPr>
        <w:pStyle w:val="BodyText"/>
        <w:numPr>
          <w:ilvl w:val="0"/>
          <w:numId w:val="28"/>
        </w:numPr>
      </w:pPr>
      <w:r w:rsidRPr="00822565">
        <w:t>Because of the authoritative role of the NRC, licensees listen carefully to inspectors and may interpret statements, side remarks, or observations as directives or requirements. Consequently, open, clear, and direct communications between inspectors and licensees are particularly important during events.</w:t>
      </w:r>
    </w:p>
    <w:p w14:paraId="7F63D28D" w14:textId="3D85E8E4" w:rsidR="00E83C9D" w:rsidRPr="00D51A16" w:rsidRDefault="00A34D56" w:rsidP="00A34D56">
      <w:pPr>
        <w:pStyle w:val="BodyText"/>
        <w:outlineLvl w:val="1"/>
      </w:pPr>
      <w:r>
        <w:t>II.</w:t>
      </w:r>
      <w:r>
        <w:tab/>
      </w:r>
      <w:r w:rsidR="00E83C9D" w:rsidRPr="00D51A16">
        <w:t xml:space="preserve">Conference Calls </w:t>
      </w:r>
      <w:r w:rsidR="00CB439F">
        <w:t>w</w:t>
      </w:r>
      <w:r w:rsidR="00CB439F" w:rsidRPr="00D51A16">
        <w:t xml:space="preserve">ith </w:t>
      </w:r>
      <w:r w:rsidR="00E83C9D" w:rsidRPr="00D51A16">
        <w:t xml:space="preserve">Licensees </w:t>
      </w:r>
      <w:r w:rsidR="00D601D6">
        <w:t>d</w:t>
      </w:r>
      <w:r w:rsidR="00CB439F" w:rsidRPr="00D51A16">
        <w:t xml:space="preserve">uring </w:t>
      </w:r>
      <w:r w:rsidR="00E83C9D" w:rsidRPr="00D51A16">
        <w:t>Ongoing Event</w:t>
      </w:r>
    </w:p>
    <w:p w14:paraId="03097F92" w14:textId="27A20A85" w:rsidR="00E83C9D" w:rsidRDefault="00E83C9D" w:rsidP="00753717">
      <w:pPr>
        <w:pStyle w:val="BodyText"/>
      </w:pPr>
      <w:r w:rsidRPr="00D51A16">
        <w:t>When initially responding to an event, the NRC depend</w:t>
      </w:r>
      <w:r w:rsidR="00EB2F22">
        <w:t>s</w:t>
      </w:r>
      <w:r w:rsidRPr="00D51A16">
        <w:t xml:space="preserve"> on information provided by licensees and inspectors at the plant (typically resident inspectors). This information is used for initially assessing events and making decisions about how to respond to the event. The NRC</w:t>
      </w:r>
      <w:r w:rsidR="00907F79">
        <w:t xml:space="preserve"> typ</w:t>
      </w:r>
      <w:r w:rsidRPr="00D51A16">
        <w:t xml:space="preserve">ically gets this initial information from licensees through their notification to the NRC Operations Center pursuant to </w:t>
      </w:r>
      <w:r w:rsidR="00EB2F22">
        <w:t xml:space="preserve">Title 10 of the </w:t>
      </w:r>
      <w:r w:rsidR="00EB2F22" w:rsidRPr="00B20569">
        <w:rPr>
          <w:i/>
        </w:rPr>
        <w:t>Code of Federal Regulations</w:t>
      </w:r>
      <w:r w:rsidR="00EB2F22">
        <w:t xml:space="preserve"> (</w:t>
      </w:r>
      <w:r w:rsidRPr="00D51A16">
        <w:t>10 CFR</w:t>
      </w:r>
      <w:r w:rsidR="00EB2F22">
        <w:t>)</w:t>
      </w:r>
      <w:r w:rsidRPr="00D51A16">
        <w:t> 50.72</w:t>
      </w:r>
      <w:r w:rsidR="00E82254">
        <w:t>, “</w:t>
      </w:r>
      <w:r w:rsidR="00E82254" w:rsidRPr="00E82254">
        <w:t xml:space="preserve">Immediate </w:t>
      </w:r>
      <w:r w:rsidR="00E82254">
        <w:t>N</w:t>
      </w:r>
      <w:r w:rsidR="00E82254" w:rsidRPr="00E82254">
        <w:t xml:space="preserve">otification </w:t>
      </w:r>
      <w:r w:rsidR="00E82254">
        <w:t>R</w:t>
      </w:r>
      <w:r w:rsidR="00E82254" w:rsidRPr="00E82254">
        <w:t xml:space="preserve">equirements for </w:t>
      </w:r>
      <w:r w:rsidR="00E82254">
        <w:t>O</w:t>
      </w:r>
      <w:r w:rsidR="00E82254" w:rsidRPr="00E82254">
        <w:t xml:space="preserve">perating </w:t>
      </w:r>
      <w:r w:rsidR="00E82254">
        <w:t>N</w:t>
      </w:r>
      <w:r w:rsidR="00E82254" w:rsidRPr="00E82254">
        <w:t xml:space="preserve">uclear </w:t>
      </w:r>
      <w:r w:rsidR="00E82254">
        <w:t>P</w:t>
      </w:r>
      <w:r w:rsidR="00E82254" w:rsidRPr="00E82254">
        <w:t xml:space="preserve">ower </w:t>
      </w:r>
      <w:r w:rsidR="00E82254">
        <w:t>R</w:t>
      </w:r>
      <w:r w:rsidR="00E82254" w:rsidRPr="00E82254">
        <w:t>eactors</w:t>
      </w:r>
      <w:r w:rsidR="00E82254">
        <w:t>,”</w:t>
      </w:r>
      <w:r w:rsidRPr="00D51A16">
        <w:t xml:space="preserve"> or from conference calls between the NRC staff and the licensee. The NRC values conference calls as an efficient method of obtaining accurate and timely information. Such calls promote a mutual understanding of the facts and any concerns.</w:t>
      </w:r>
    </w:p>
    <w:p w14:paraId="3CB26DB8" w14:textId="09475DB5" w:rsidR="00E83C9D" w:rsidRPr="00D51A16" w:rsidRDefault="00E83C9D" w:rsidP="00753717">
      <w:pPr>
        <w:pStyle w:val="BodyText"/>
      </w:pPr>
      <w:r w:rsidRPr="00D51A16">
        <w:t>Caution is needed in scheduling and conducting conference calls when the</w:t>
      </w:r>
      <w:r w:rsidR="00293FD2">
        <w:t>y</w:t>
      </w:r>
      <w:r w:rsidRPr="00D51A16">
        <w:t xml:space="preserve"> </w:t>
      </w:r>
      <w:r w:rsidR="008F6942">
        <w:t>take place</w:t>
      </w:r>
      <w:r w:rsidRPr="00D51A16">
        <w:t xml:space="preserve"> during an ongoing event or situation where heightened licensee attention is being directed to a plant evolution. </w:t>
      </w:r>
      <w:r w:rsidR="008F6942">
        <w:t>Although</w:t>
      </w:r>
      <w:r w:rsidRPr="00D51A16">
        <w:t xml:space="preserve"> information obtained in a conference call is extremely valuable to the NRC</w:t>
      </w:r>
      <w:r w:rsidR="00DD41FE">
        <w:t>’</w:t>
      </w:r>
      <w:r w:rsidRPr="00D51A16">
        <w:t xml:space="preserve">s overall understanding of a plant event, the overriding goal is that the call will not interfere </w:t>
      </w:r>
      <w:r w:rsidR="000E042F">
        <w:t xml:space="preserve">with </w:t>
      </w:r>
      <w:r w:rsidRPr="00D51A16">
        <w:t>or detract from the licensee</w:t>
      </w:r>
      <w:r w:rsidR="00896580">
        <w:t>’</w:t>
      </w:r>
      <w:r w:rsidRPr="00D51A16">
        <w:t xml:space="preserve">s ability to safely operate the plant. The following </w:t>
      </w:r>
      <w:r w:rsidRPr="00F8234A">
        <w:t>guidance</w:t>
      </w:r>
      <w:r w:rsidRPr="00D51A16">
        <w:t xml:space="preserve"> should be used for conducting conference calls with license</w:t>
      </w:r>
      <w:r w:rsidR="000E042F">
        <w:t>e</w:t>
      </w:r>
      <w:r w:rsidRPr="00D51A16">
        <w:t>s during abnormal plant conditions</w:t>
      </w:r>
      <w:r w:rsidR="00293FD2">
        <w:t>, such as</w:t>
      </w:r>
      <w:r w:rsidRPr="00D51A16">
        <w:t xml:space="preserve"> the declaration of a Notification of Unusual Event or the use of an emergency operating procedure</w:t>
      </w:r>
      <w:r w:rsidR="008F6942">
        <w:t>:</w:t>
      </w:r>
    </w:p>
    <w:p w14:paraId="2B24A224" w14:textId="348DAA6F" w:rsidR="00E83C9D" w:rsidRPr="0011646A" w:rsidRDefault="00E83C9D" w:rsidP="007E779F">
      <w:pPr>
        <w:pStyle w:val="BodyText"/>
        <w:numPr>
          <w:ilvl w:val="0"/>
          <w:numId w:val="29"/>
        </w:numPr>
      </w:pPr>
      <w:r w:rsidRPr="0011646A">
        <w:lastRenderedPageBreak/>
        <w:t xml:space="preserve">NRC management should decide whether a conference call with the licensee is needed and </w:t>
      </w:r>
      <w:r w:rsidR="008F6942">
        <w:t>whether</w:t>
      </w:r>
      <w:r w:rsidRPr="0011646A">
        <w:t xml:space="preserve"> conducting a conference call is appropriate at that time. NRC management may want to discuss with senior licensee management the possibility of conducting a conference call. The stability of the plant is the primary factor in deciding on a conference call. Other factors to be considered include the current level of NRC staff understanding and information available for the event</w:t>
      </w:r>
      <w:r w:rsidR="007C1F48">
        <w:t>,</w:t>
      </w:r>
      <w:r w:rsidRPr="0011646A">
        <w:t xml:space="preserve"> the safety significance of the event</w:t>
      </w:r>
      <w:r w:rsidR="007C1F48">
        <w:t>,</w:t>
      </w:r>
      <w:r w:rsidRPr="0011646A">
        <w:t xml:space="preserve"> the complexity of the event</w:t>
      </w:r>
      <w:r w:rsidR="007C1F48">
        <w:t>,</w:t>
      </w:r>
      <w:r w:rsidRPr="0011646A">
        <w:t xml:space="preserve"> and the current level of licensee activity in mitigating the event.</w:t>
      </w:r>
    </w:p>
    <w:p w14:paraId="6C4B449B" w14:textId="7C227439" w:rsidR="00E83C9D" w:rsidRPr="0011646A" w:rsidRDefault="00DA45C2" w:rsidP="007E779F">
      <w:pPr>
        <w:pStyle w:val="BodyText"/>
        <w:numPr>
          <w:ilvl w:val="0"/>
          <w:numId w:val="29"/>
        </w:numPr>
      </w:pPr>
      <w:r w:rsidRPr="0011646A">
        <w:t xml:space="preserve">When requesting the conference call, inform the licensee that it is the NRC’s policy to not have the conference call interfere with the licensee’s event response and that the call can be delayed. </w:t>
      </w:r>
      <w:r w:rsidR="00F4647C" w:rsidRPr="0011646A">
        <w:t xml:space="preserve">In keeping with the policy, coordinate with the licensee to establish an appropriate time for the call and allow the licensee to decide which individuals from their staff will participate. </w:t>
      </w:r>
      <w:r w:rsidR="00E83C9D" w:rsidRPr="0011646A">
        <w:t>Generally</w:t>
      </w:r>
      <w:r w:rsidR="00F4647C" w:rsidRPr="0011646A">
        <w:t>,</w:t>
      </w:r>
      <w:r w:rsidR="00E83C9D" w:rsidRPr="0011646A">
        <w:t xml:space="preserve"> the </w:t>
      </w:r>
      <w:r w:rsidR="00C55CF0" w:rsidRPr="0011646A">
        <w:t>SRI</w:t>
      </w:r>
      <w:r w:rsidR="00E83C9D" w:rsidRPr="0011646A">
        <w:t xml:space="preserve"> or resident inspector</w:t>
      </w:r>
      <w:r w:rsidR="005F3C89" w:rsidRPr="0011646A">
        <w:t>, when available,</w:t>
      </w:r>
      <w:r w:rsidR="00E83C9D" w:rsidRPr="0011646A">
        <w:t xml:space="preserve"> </w:t>
      </w:r>
      <w:r w:rsidR="00F4647C" w:rsidRPr="0011646A">
        <w:t>will coordinate the conference call</w:t>
      </w:r>
      <w:r w:rsidR="00E83C9D" w:rsidRPr="0011646A">
        <w:t>.</w:t>
      </w:r>
    </w:p>
    <w:p w14:paraId="7D158F12" w14:textId="50D1A76A" w:rsidR="00E83C9D" w:rsidRPr="0011646A" w:rsidRDefault="00E83C9D" w:rsidP="007E779F">
      <w:pPr>
        <w:pStyle w:val="BodyText"/>
        <w:numPr>
          <w:ilvl w:val="0"/>
          <w:numId w:val="29"/>
        </w:numPr>
      </w:pPr>
      <w:r w:rsidRPr="0011646A">
        <w:t xml:space="preserve">NRC technical staff and management with the right background should participate in the conference call to ensure proper questioning </w:t>
      </w:r>
      <w:r w:rsidR="006173B6">
        <w:t xml:space="preserve">about </w:t>
      </w:r>
      <w:r w:rsidRPr="0011646A">
        <w:t xml:space="preserve">and understanding of the event and associated issues. The senior NRC manager on the call should identify </w:t>
      </w:r>
      <w:r w:rsidR="007C1F48">
        <w:t>himself or herself</w:t>
      </w:r>
      <w:r w:rsidR="007C1F48" w:rsidRPr="0011646A">
        <w:t xml:space="preserve"> </w:t>
      </w:r>
      <w:r w:rsidRPr="0011646A">
        <w:t>and ensur</w:t>
      </w:r>
      <w:r w:rsidR="00336583" w:rsidRPr="0011646A">
        <w:t>e</w:t>
      </w:r>
      <w:r w:rsidRPr="0011646A">
        <w:t xml:space="preserve"> that conference call discussions </w:t>
      </w:r>
      <w:r w:rsidR="00336583" w:rsidRPr="0011646A">
        <w:t xml:space="preserve">remain </w:t>
      </w:r>
      <w:r w:rsidRPr="0011646A">
        <w:t xml:space="preserve">focused on </w:t>
      </w:r>
      <w:r w:rsidR="00336583" w:rsidRPr="0011646A">
        <w:t xml:space="preserve">relevant and </w:t>
      </w:r>
      <w:r w:rsidRPr="0011646A">
        <w:t>important issues.</w:t>
      </w:r>
    </w:p>
    <w:p w14:paraId="147EAA92" w14:textId="17CC2E4B" w:rsidR="00E83C9D" w:rsidRPr="0011646A" w:rsidRDefault="00E83C9D" w:rsidP="007E779F">
      <w:pPr>
        <w:pStyle w:val="BodyText"/>
        <w:numPr>
          <w:ilvl w:val="0"/>
          <w:numId w:val="29"/>
        </w:numPr>
      </w:pPr>
      <w:r w:rsidRPr="0011646A">
        <w:t>The licensee should be informed of the proposed discussion topics and planned NRC participants to allow the licensee to prepare for the call.</w:t>
      </w:r>
    </w:p>
    <w:p w14:paraId="0B94E0FF" w14:textId="051A0627" w:rsidR="00E83C9D" w:rsidRPr="0011646A" w:rsidRDefault="00280681" w:rsidP="007E779F">
      <w:pPr>
        <w:pStyle w:val="BodyText"/>
        <w:numPr>
          <w:ilvl w:val="0"/>
          <w:numId w:val="29"/>
        </w:numPr>
      </w:pPr>
      <w:r w:rsidRPr="0011646A">
        <w:t xml:space="preserve">At the end of the call, an NRC manager should summarize </w:t>
      </w:r>
      <w:ins w:id="47" w:author="Author">
        <w:r w:rsidR="00F27B36">
          <w:t xml:space="preserve">the </w:t>
        </w:r>
      </w:ins>
      <w:r w:rsidRPr="0011646A">
        <w:t>follow</w:t>
      </w:r>
      <w:ins w:id="48" w:author="Author">
        <w:r w:rsidR="006A4BEF">
          <w:noBreakHyphen/>
        </w:r>
      </w:ins>
      <w:r w:rsidRPr="0011646A">
        <w:t>up actions</w:t>
      </w:r>
      <w:r w:rsidR="00665A60" w:rsidRPr="0011646A">
        <w:t>, if any,</w:t>
      </w:r>
      <w:r w:rsidRPr="0011646A">
        <w:t xml:space="preserve"> to ensure that both the licensee and </w:t>
      </w:r>
      <w:r w:rsidR="007C1F48">
        <w:t xml:space="preserve">the </w:t>
      </w:r>
      <w:r w:rsidRPr="0011646A">
        <w:t>NRC have a common understanding.</w:t>
      </w:r>
    </w:p>
    <w:p w14:paraId="3DC782CB" w14:textId="6B330BFD" w:rsidR="007E564B" w:rsidRPr="00B20569" w:rsidRDefault="00E83C9D" w:rsidP="00AE2170">
      <w:pPr>
        <w:pStyle w:val="END"/>
      </w:pPr>
      <w:r w:rsidRPr="00B20569">
        <w:t>END</w:t>
      </w:r>
    </w:p>
    <w:p w14:paraId="21F04497" w14:textId="77777777" w:rsidR="00907F79" w:rsidRDefault="00907F79" w:rsidP="001D3873">
      <w:pPr>
        <w:jc w:val="center"/>
        <w:rPr>
          <w:lang w:val="en-CA"/>
        </w:rPr>
        <w:sectPr w:rsidR="00907F79" w:rsidSect="00B125BC">
          <w:footerReference w:type="default" r:id="rId19"/>
          <w:pgSz w:w="12240" w:h="15840" w:code="1"/>
          <w:pgMar w:top="1440" w:right="1440" w:bottom="1440" w:left="1440" w:header="720" w:footer="720" w:gutter="0"/>
          <w:pgNumType w:start="1"/>
          <w:cols w:space="720"/>
          <w:docGrid w:linePitch="360"/>
        </w:sectPr>
      </w:pPr>
    </w:p>
    <w:p w14:paraId="6CE33BD3" w14:textId="243D07DA" w:rsidR="00E302D1" w:rsidRDefault="00AE011D" w:rsidP="007E4625">
      <w:pPr>
        <w:pStyle w:val="attachmenttitle"/>
      </w:pPr>
      <w:r>
        <w:lastRenderedPageBreak/>
        <w:t>Attachment</w:t>
      </w:r>
      <w:r w:rsidR="00B02BE7">
        <w:t> </w:t>
      </w:r>
      <w:r>
        <w:t>3</w:t>
      </w:r>
      <w:r w:rsidR="00733CBF">
        <w:t xml:space="preserve">: </w:t>
      </w:r>
      <w:r w:rsidR="00E302D1" w:rsidRPr="00E302D1">
        <w:t>Plant Response and Event Follow</w:t>
      </w:r>
      <w:ins w:id="49" w:author="Author">
        <w:r w:rsidR="0020298F">
          <w:t>-</w:t>
        </w:r>
      </w:ins>
      <w:r w:rsidR="00AF2928">
        <w:t>u</w:t>
      </w:r>
      <w:r w:rsidR="00E302D1" w:rsidRPr="00E302D1">
        <w:t>p</w:t>
      </w:r>
    </w:p>
    <w:p w14:paraId="43F1870F" w14:textId="24576B0B" w:rsidR="00E83C9D" w:rsidRPr="00D51A16" w:rsidRDefault="00553F67" w:rsidP="00FA1768">
      <w:pPr>
        <w:pStyle w:val="BodyText"/>
      </w:pPr>
      <w:r>
        <w:t>Each section of the checklist specifies the b</w:t>
      </w:r>
      <w:r w:rsidR="00E83C9D" w:rsidRPr="00D51A16">
        <w:t xml:space="preserve">asis for </w:t>
      </w:r>
      <w:r w:rsidR="00E302D1">
        <w:t>a</w:t>
      </w:r>
      <w:r w:rsidR="00E83C9D" w:rsidRPr="00D51A16">
        <w:t>ctions</w:t>
      </w:r>
      <w:r w:rsidR="00E302D1">
        <w:t>.</w:t>
      </w:r>
    </w:p>
    <w:p w14:paraId="0E618A86" w14:textId="77777777" w:rsidR="00E83C9D" w:rsidRPr="007E4625" w:rsidRDefault="00E83C9D" w:rsidP="007E4625">
      <w:pPr>
        <w:pStyle w:val="BodyText"/>
        <w:numPr>
          <w:ilvl w:val="0"/>
          <w:numId w:val="31"/>
        </w:numPr>
        <w:rPr>
          <w:u w:val="single"/>
        </w:rPr>
      </w:pPr>
      <w:r w:rsidRPr="007E4625">
        <w:rPr>
          <w:u w:val="single"/>
        </w:rPr>
        <w:t>Immediate Actions</w:t>
      </w:r>
    </w:p>
    <w:p w14:paraId="4F0C00C8" w14:textId="5D8A9FCA" w:rsidR="00E83C9D" w:rsidRPr="00D51A16" w:rsidRDefault="00553F67" w:rsidP="007E4625">
      <w:pPr>
        <w:pStyle w:val="ListBullet3"/>
      </w:pPr>
      <w:r>
        <w:t>a</w:t>
      </w:r>
      <w:r w:rsidR="00EB6966">
        <w:t>re i</w:t>
      </w:r>
      <w:r w:rsidR="00E83C9D" w:rsidRPr="00D51A16">
        <w:t xml:space="preserve">ntended to provide </w:t>
      </w:r>
      <w:r w:rsidR="00090A44">
        <w:t>U.S. Nuclear Regulatory Commission (</w:t>
      </w:r>
      <w:r w:rsidR="00E83C9D" w:rsidRPr="00D51A16">
        <w:t>NRC</w:t>
      </w:r>
      <w:r w:rsidR="00090A44">
        <w:t>)</w:t>
      </w:r>
      <w:r w:rsidR="00E83C9D" w:rsidRPr="00D51A16">
        <w:t xml:space="preserve"> management </w:t>
      </w:r>
      <w:r w:rsidR="0002739F">
        <w:t xml:space="preserve">with </w:t>
      </w:r>
      <w:r w:rsidR="00E83C9D" w:rsidRPr="00D51A16">
        <w:t xml:space="preserve">sufficient information to assess plant stability and make decisions </w:t>
      </w:r>
      <w:r w:rsidR="00090A44">
        <w:t>about</w:t>
      </w:r>
      <w:r w:rsidR="00E83C9D" w:rsidRPr="00D51A16">
        <w:t xml:space="preserve"> initial agency response without overwhelming the onsite inspector with information requests</w:t>
      </w:r>
    </w:p>
    <w:p w14:paraId="1A86EB26" w14:textId="4D7BF4E2" w:rsidR="00E83C9D" w:rsidRPr="00D51A16" w:rsidRDefault="00553F67" w:rsidP="00E56552">
      <w:pPr>
        <w:pStyle w:val="ListBullet3"/>
      </w:pPr>
      <w:r>
        <w:t>a</w:t>
      </w:r>
      <w:r w:rsidR="00EB6966">
        <w:t>re b</w:t>
      </w:r>
      <w:r w:rsidR="00E83C9D" w:rsidRPr="00D51A16">
        <w:t>ased on conditions monitored by operators when implementing emergency operating procedures</w:t>
      </w:r>
    </w:p>
    <w:p w14:paraId="44F7D943" w14:textId="7F22F08A" w:rsidR="00E83C9D" w:rsidRPr="00D51A16" w:rsidRDefault="00553F67" w:rsidP="00A5752C">
      <w:pPr>
        <w:pStyle w:val="ListBullet3"/>
      </w:pPr>
      <w:r>
        <w:t>i</w:t>
      </w:r>
      <w:r w:rsidR="00E83C9D" w:rsidRPr="00D51A16">
        <w:t xml:space="preserve">n most cases, can be easily collected over the </w:t>
      </w:r>
      <w:r w:rsidR="00090A44">
        <w:t>tele</w:t>
      </w:r>
      <w:r w:rsidR="00E83C9D" w:rsidRPr="00D51A16">
        <w:t>phone by an offsite inspector or collected and independently verified by an onsite inspector in less than 15 minutes</w:t>
      </w:r>
    </w:p>
    <w:p w14:paraId="5F02A2CA" w14:textId="7A72D7D0" w:rsidR="00E83C9D" w:rsidRPr="00D51A16" w:rsidRDefault="00E83C9D" w:rsidP="007E4625">
      <w:pPr>
        <w:pStyle w:val="BodyText"/>
        <w:numPr>
          <w:ilvl w:val="0"/>
          <w:numId w:val="31"/>
        </w:numPr>
        <w:rPr>
          <w:u w:val="single"/>
        </w:rPr>
      </w:pPr>
      <w:r w:rsidRPr="00D51A16">
        <w:rPr>
          <w:u w:val="single"/>
        </w:rPr>
        <w:t>Short</w:t>
      </w:r>
      <w:r w:rsidR="0002739F">
        <w:rPr>
          <w:u w:val="single"/>
        </w:rPr>
        <w:t>-</w:t>
      </w:r>
      <w:r w:rsidRPr="00D51A16">
        <w:rPr>
          <w:u w:val="single"/>
        </w:rPr>
        <w:t>Term Considerations</w:t>
      </w:r>
    </w:p>
    <w:p w14:paraId="032C09DC" w14:textId="22146183" w:rsidR="00E83C9D" w:rsidRPr="00D51A16" w:rsidRDefault="00553F67" w:rsidP="00A5752C">
      <w:pPr>
        <w:pStyle w:val="ListBullet3"/>
      </w:pPr>
      <w:r>
        <w:t>a</w:t>
      </w:r>
      <w:r w:rsidR="00EB6966">
        <w:t>re i</w:t>
      </w:r>
      <w:r w:rsidR="00E83C9D" w:rsidRPr="00D51A16">
        <w:t xml:space="preserve">ntended to provide NRC management </w:t>
      </w:r>
      <w:r w:rsidR="0002739F">
        <w:t xml:space="preserve">with </w:t>
      </w:r>
      <w:r w:rsidR="00E83C9D" w:rsidRPr="00D51A16">
        <w:t>sufficient information to identify potential challenges to plant stability</w:t>
      </w:r>
      <w:r w:rsidR="00090A44">
        <w:t xml:space="preserve"> and</w:t>
      </w:r>
      <w:r w:rsidR="00E83C9D" w:rsidRPr="00D51A16">
        <w:t xml:space="preserve"> verify the integrity of the safety barriers and assess radiological impacts</w:t>
      </w:r>
    </w:p>
    <w:p w14:paraId="4B82F4AB" w14:textId="32F22894" w:rsidR="00E83C9D" w:rsidRPr="00D51A16" w:rsidRDefault="00553F67" w:rsidP="00A5752C">
      <w:pPr>
        <w:pStyle w:val="ListBullet3"/>
      </w:pPr>
      <w:r>
        <w:t>p</w:t>
      </w:r>
      <w:r w:rsidR="00E83C9D" w:rsidRPr="00D51A16">
        <w:t>rompt management and inspector decisions related to communication and coordination</w:t>
      </w:r>
    </w:p>
    <w:p w14:paraId="32E645BB" w14:textId="76EA9A0C" w:rsidR="00E83C9D" w:rsidRPr="00D51A16" w:rsidRDefault="00E83C9D" w:rsidP="007E4625">
      <w:pPr>
        <w:pStyle w:val="BodyText"/>
        <w:numPr>
          <w:ilvl w:val="0"/>
          <w:numId w:val="31"/>
        </w:numPr>
        <w:rPr>
          <w:u w:val="single"/>
        </w:rPr>
      </w:pPr>
      <w:r w:rsidRPr="00D51A16">
        <w:rPr>
          <w:u w:val="single"/>
        </w:rPr>
        <w:t>Event Follow</w:t>
      </w:r>
      <w:ins w:id="50" w:author="Author">
        <w:r w:rsidR="0020298F">
          <w:rPr>
            <w:u w:val="single"/>
          </w:rPr>
          <w:t>-</w:t>
        </w:r>
      </w:ins>
      <w:r w:rsidRPr="00D51A16">
        <w:rPr>
          <w:u w:val="single"/>
        </w:rPr>
        <w:t>up</w:t>
      </w:r>
    </w:p>
    <w:p w14:paraId="38BA0A88" w14:textId="25F35E51" w:rsidR="00E83C9D" w:rsidRDefault="00553F67" w:rsidP="00A5752C">
      <w:pPr>
        <w:pStyle w:val="ListBullet3"/>
      </w:pPr>
      <w:r>
        <w:t>p</w:t>
      </w:r>
      <w:r w:rsidR="00E83C9D" w:rsidRPr="00D51A16">
        <w:t>rovides a list of post</w:t>
      </w:r>
      <w:r w:rsidR="00D601D6">
        <w:t xml:space="preserve"> </w:t>
      </w:r>
      <w:r w:rsidR="00E83C9D" w:rsidRPr="00D51A16">
        <w:t xml:space="preserve">trip review activities that inspectors are expected to complete when implementing Inspection Procedure </w:t>
      </w:r>
      <w:r w:rsidR="00EC1DC3">
        <w:t xml:space="preserve">(IP) </w:t>
      </w:r>
      <w:r w:rsidR="00E83C9D" w:rsidRPr="00D51A16">
        <w:t>71153</w:t>
      </w:r>
      <w:r w:rsidR="00E83C9D">
        <w:t>,</w:t>
      </w:r>
      <w:r w:rsidR="00E83C9D" w:rsidRPr="00E83C9D">
        <w:t xml:space="preserve"> </w:t>
      </w:r>
      <w:r w:rsidR="00FF15DF">
        <w:t>“</w:t>
      </w:r>
      <w:r w:rsidR="00E83C9D" w:rsidRPr="00E83C9D">
        <w:t>F</w:t>
      </w:r>
      <w:r w:rsidR="00E83C9D">
        <w:t>ollow</w:t>
      </w:r>
      <w:ins w:id="51" w:author="Author">
        <w:r w:rsidR="00D1779A">
          <w:t>-</w:t>
        </w:r>
      </w:ins>
      <w:r w:rsidR="00FF15DF">
        <w:t>u</w:t>
      </w:r>
      <w:r w:rsidR="00E83C9D">
        <w:t>p</w:t>
      </w:r>
      <w:r w:rsidR="00E83C9D" w:rsidRPr="00E83C9D">
        <w:t xml:space="preserve"> </w:t>
      </w:r>
      <w:r w:rsidR="00E83C9D">
        <w:t>of</w:t>
      </w:r>
      <w:r w:rsidR="00E83C9D" w:rsidRPr="00E83C9D">
        <w:t xml:space="preserve"> E</w:t>
      </w:r>
      <w:r w:rsidR="00E83C9D">
        <w:t>vents and Notices of Enforcement Discretion</w:t>
      </w:r>
      <w:r w:rsidR="00FF15DF">
        <w:t>”</w:t>
      </w:r>
    </w:p>
    <w:p w14:paraId="104FC0E8" w14:textId="35B54A85" w:rsidR="005D2E46" w:rsidRDefault="005D2E46" w:rsidP="001D3873">
      <w:r>
        <w:br w:type="page"/>
      </w:r>
    </w:p>
    <w:p w14:paraId="66CD177C" w14:textId="5156242A" w:rsidR="00E83C9D" w:rsidRPr="00D51A16" w:rsidRDefault="00E83C9D" w:rsidP="002B0D85">
      <w:pPr>
        <w:pStyle w:val="BodyText"/>
        <w:jc w:val="center"/>
        <w:outlineLvl w:val="1"/>
      </w:pPr>
      <w:r w:rsidRPr="00D51A16">
        <w:lastRenderedPageBreak/>
        <w:t>Pressurized</w:t>
      </w:r>
      <w:r w:rsidR="00A90B1D">
        <w:t>-</w:t>
      </w:r>
      <w:r w:rsidRPr="00D51A16">
        <w:t>Water Reactor Plant Transient Response</w:t>
      </w:r>
    </w:p>
    <w:p w14:paraId="6A79D4ED" w14:textId="07BAC68C" w:rsidR="00E83C9D" w:rsidRDefault="00E83C9D" w:rsidP="00FA1768">
      <w:pPr>
        <w:pStyle w:val="BodyText"/>
      </w:pPr>
      <w:r w:rsidRPr="00D51A16">
        <w:t>For each item</w:t>
      </w:r>
      <w:r w:rsidR="0002739F">
        <w:t>,</w:t>
      </w:r>
      <w:r w:rsidRPr="00D51A16">
        <w:t xml:space="preserve"> gather information from the licensee or through direct observation </w:t>
      </w:r>
      <w:r w:rsidR="00090A44">
        <w:t>on</w:t>
      </w:r>
      <w:r w:rsidRPr="00D51A16">
        <w:t xml:space="preserve"> plant conditions (</w:t>
      </w:r>
      <w:r w:rsidR="00290535">
        <w:t>e</w:t>
      </w:r>
      <w:r w:rsidRPr="00D51A16">
        <w:t>.</w:t>
      </w:r>
      <w:r w:rsidR="00290535">
        <w:t>g</w:t>
      </w:r>
      <w:r w:rsidRPr="00D51A16">
        <w:t>.</w:t>
      </w:r>
      <w:r w:rsidR="0002739F">
        <w:t>,</w:t>
      </w:r>
      <w:r w:rsidRPr="00D51A16">
        <w:t xml:space="preserve"> </w:t>
      </w:r>
      <w:r w:rsidR="00F77714">
        <w:t>rea</w:t>
      </w:r>
      <w:r w:rsidR="00F77714" w:rsidRPr="00982B7D">
        <w:t>ctor</w:t>
      </w:r>
      <w:r w:rsidRPr="00982B7D">
        <w:t xml:space="preserve"> power</w:t>
      </w:r>
      <w:r w:rsidR="00EA40B7" w:rsidRPr="00982B7D">
        <w:t xml:space="preserve"> </w:t>
      </w:r>
      <w:r w:rsidRPr="00982B7D">
        <w:t>“shutdown”), contr</w:t>
      </w:r>
      <w:r w:rsidRPr="00D51A16">
        <w:t>ol method (</w:t>
      </w:r>
      <w:r w:rsidR="00854AD6">
        <w:t>e.g.,</w:t>
      </w:r>
      <w:r w:rsidR="00854AD6" w:rsidRPr="00D51A16">
        <w:t xml:space="preserve"> “all</w:t>
      </w:r>
      <w:r w:rsidRPr="00D51A16">
        <w:t xml:space="preserve"> but three rods inserted”), </w:t>
      </w:r>
      <w:r w:rsidR="00043CFE">
        <w:t xml:space="preserve">and </w:t>
      </w:r>
      <w:r w:rsidRPr="00D51A16">
        <w:t>assessment (</w:t>
      </w:r>
      <w:r w:rsidR="00290535">
        <w:t>e</w:t>
      </w:r>
      <w:r w:rsidRPr="00D51A16">
        <w:t>.</w:t>
      </w:r>
      <w:r w:rsidR="00290535">
        <w:t>g</w:t>
      </w:r>
      <w:r w:rsidRPr="00D51A16">
        <w:t>.</w:t>
      </w:r>
      <w:r w:rsidR="0002739F">
        <w:t>,</w:t>
      </w:r>
      <w:r w:rsidRPr="00D51A16">
        <w:t xml:space="preserve"> </w:t>
      </w:r>
      <w:r w:rsidR="00043CFE">
        <w:t>a</w:t>
      </w:r>
      <w:r w:rsidRPr="00D51A16">
        <w:t>bnormal), and</w:t>
      </w:r>
      <w:r w:rsidR="00F77714">
        <w:t>,</w:t>
      </w:r>
      <w:r w:rsidRPr="00D51A16">
        <w:t xml:space="preserve"> if the assessment is abnormal</w:t>
      </w:r>
      <w:r w:rsidR="0002739F">
        <w:t>,</w:t>
      </w:r>
      <w:r w:rsidRPr="00D51A16">
        <w:t xml:space="preserve"> </w:t>
      </w:r>
      <w:r w:rsidR="00F77714">
        <w:t>the</w:t>
      </w:r>
      <w:r w:rsidRPr="00D51A16">
        <w:t xml:space="preserve"> actions being taken and </w:t>
      </w:r>
      <w:r w:rsidR="00F77714">
        <w:t>the</w:t>
      </w:r>
      <w:r w:rsidRPr="00D51A16">
        <w:t xml:space="preserve"> procedure being used</w:t>
      </w:r>
      <w:r w:rsidR="00F77714">
        <w:t>.</w:t>
      </w:r>
    </w:p>
    <w:tbl>
      <w:tblPr>
        <w:tblStyle w:val="TableGrid"/>
        <w:tblW w:w="9520" w:type="dxa"/>
        <w:tblCellMar>
          <w:top w:w="43" w:type="dxa"/>
          <w:left w:w="115" w:type="dxa"/>
          <w:bottom w:w="43" w:type="dxa"/>
          <w:right w:w="115" w:type="dxa"/>
        </w:tblCellMar>
        <w:tblLook w:val="01E0" w:firstRow="1" w:lastRow="1" w:firstColumn="1" w:lastColumn="1" w:noHBand="0" w:noVBand="0"/>
      </w:tblPr>
      <w:tblGrid>
        <w:gridCol w:w="3173"/>
        <w:gridCol w:w="3173"/>
        <w:gridCol w:w="3174"/>
      </w:tblGrid>
      <w:tr w:rsidR="00E83C9D" w:rsidRPr="00D51A16" w14:paraId="43121BAB" w14:textId="77777777" w:rsidTr="002A2917">
        <w:tc>
          <w:tcPr>
            <w:tcW w:w="3173" w:type="dxa"/>
            <w:tcBorders>
              <w:bottom w:val="single" w:sz="4" w:space="0" w:color="auto"/>
            </w:tcBorders>
          </w:tcPr>
          <w:p w14:paraId="5EEA81DB" w14:textId="77777777" w:rsidR="00E83C9D" w:rsidRPr="00BF707A" w:rsidRDefault="00E83C9D" w:rsidP="001D3873">
            <w:pPr>
              <w:rPr>
                <w:u w:val="single"/>
              </w:rPr>
            </w:pPr>
            <w:r w:rsidRPr="00BF707A">
              <w:rPr>
                <w:u w:val="single"/>
              </w:rPr>
              <w:t>Immediate Actions</w:t>
            </w:r>
          </w:p>
        </w:tc>
        <w:tc>
          <w:tcPr>
            <w:tcW w:w="3173" w:type="dxa"/>
            <w:tcBorders>
              <w:bottom w:val="single" w:sz="4" w:space="0" w:color="auto"/>
            </w:tcBorders>
            <w:vAlign w:val="bottom"/>
          </w:tcPr>
          <w:p w14:paraId="65848EC4" w14:textId="77777777" w:rsidR="00E83C9D" w:rsidRPr="00BF707A" w:rsidRDefault="00E83C9D" w:rsidP="001D3873">
            <w:pPr>
              <w:rPr>
                <w:u w:val="single"/>
              </w:rPr>
            </w:pPr>
            <w:r w:rsidRPr="00BF707A">
              <w:rPr>
                <w:u w:val="single"/>
              </w:rPr>
              <w:t>Event Time</w:t>
            </w:r>
            <w:r w:rsidRPr="00B20569">
              <w:t>:</w:t>
            </w:r>
          </w:p>
        </w:tc>
        <w:tc>
          <w:tcPr>
            <w:tcW w:w="3174" w:type="dxa"/>
            <w:tcBorders>
              <w:bottom w:val="single" w:sz="4" w:space="0" w:color="auto"/>
            </w:tcBorders>
            <w:vAlign w:val="bottom"/>
          </w:tcPr>
          <w:p w14:paraId="2965D7BC" w14:textId="77777777" w:rsidR="00E83C9D" w:rsidRPr="00BF707A" w:rsidRDefault="00E83C9D" w:rsidP="001D3873">
            <w:pPr>
              <w:rPr>
                <w:u w:val="single"/>
              </w:rPr>
            </w:pPr>
            <w:r w:rsidRPr="00BF707A">
              <w:rPr>
                <w:u w:val="single"/>
              </w:rPr>
              <w:t>Event Date</w:t>
            </w:r>
            <w:r w:rsidRPr="00B20569">
              <w:t>:</w:t>
            </w:r>
          </w:p>
        </w:tc>
      </w:tr>
      <w:tr w:rsidR="00E83C9D" w:rsidRPr="00D51A16" w14:paraId="57903656" w14:textId="77777777" w:rsidTr="002A2917">
        <w:trPr>
          <w:trHeight w:val="667"/>
        </w:trPr>
        <w:tc>
          <w:tcPr>
            <w:tcW w:w="9520" w:type="dxa"/>
            <w:gridSpan w:val="3"/>
            <w:tcBorders>
              <w:right w:val="single" w:sz="4" w:space="0" w:color="auto"/>
            </w:tcBorders>
          </w:tcPr>
          <w:p w14:paraId="28BC36D4" w14:textId="77777777" w:rsidR="00E83C9D" w:rsidRPr="00BF707A" w:rsidRDefault="00E83C9D" w:rsidP="001D3873">
            <w:pPr>
              <w:rPr>
                <w:u w:val="single"/>
              </w:rPr>
            </w:pPr>
            <w:r w:rsidRPr="00BF707A">
              <w:rPr>
                <w:u w:val="single"/>
              </w:rPr>
              <w:t>Cause/Description of Transient</w:t>
            </w:r>
            <w:r w:rsidRPr="00B20569">
              <w:t>:</w:t>
            </w:r>
          </w:p>
        </w:tc>
      </w:tr>
      <w:tr w:rsidR="00E83C9D" w:rsidRPr="00D51A16" w14:paraId="47790756" w14:textId="77777777" w:rsidTr="002A2917">
        <w:tc>
          <w:tcPr>
            <w:tcW w:w="9520" w:type="dxa"/>
            <w:gridSpan w:val="3"/>
            <w:tcBorders>
              <w:right w:val="single" w:sz="4" w:space="0" w:color="auto"/>
            </w:tcBorders>
          </w:tcPr>
          <w:p w14:paraId="52815A7B" w14:textId="0B1B4FE4" w:rsidR="00E83C9D" w:rsidRPr="00D51A16" w:rsidRDefault="00E83C9D" w:rsidP="000467D0">
            <w:pPr>
              <w:numPr>
                <w:ilvl w:val="0"/>
                <w:numId w:val="8"/>
              </w:numPr>
              <w:autoSpaceDE/>
              <w:autoSpaceDN/>
              <w:adjustRightInd/>
            </w:pPr>
            <w:r w:rsidRPr="00D51A16">
              <w:t xml:space="preserve">Reactor </w:t>
            </w:r>
            <w:r w:rsidR="009E6219">
              <w:t>p</w:t>
            </w:r>
            <w:r w:rsidRPr="00D51A16">
              <w:t>ower</w:t>
            </w:r>
          </w:p>
        </w:tc>
      </w:tr>
      <w:tr w:rsidR="00E83C9D" w:rsidRPr="00D51A16" w14:paraId="75C8E963" w14:textId="77777777" w:rsidTr="002A2917">
        <w:tc>
          <w:tcPr>
            <w:tcW w:w="9520" w:type="dxa"/>
            <w:gridSpan w:val="3"/>
            <w:tcBorders>
              <w:right w:val="single" w:sz="4" w:space="0" w:color="auto"/>
            </w:tcBorders>
          </w:tcPr>
          <w:p w14:paraId="091B423E" w14:textId="31D498F3" w:rsidR="00E83C9D" w:rsidRPr="00D51A16" w:rsidRDefault="00E83C9D" w:rsidP="000467D0">
            <w:pPr>
              <w:numPr>
                <w:ilvl w:val="0"/>
                <w:numId w:val="8"/>
              </w:numPr>
              <w:autoSpaceDE/>
              <w:autoSpaceDN/>
              <w:adjustRightInd/>
            </w:pPr>
            <w:r w:rsidRPr="00D51A16">
              <w:t xml:space="preserve">Turbine </w:t>
            </w:r>
            <w:r w:rsidR="009E6219">
              <w:t>s</w:t>
            </w:r>
            <w:r w:rsidRPr="00D51A16">
              <w:t xml:space="preserve">tatus </w:t>
            </w:r>
          </w:p>
        </w:tc>
      </w:tr>
      <w:tr w:rsidR="00E83C9D" w:rsidRPr="00D51A16" w14:paraId="38149C45" w14:textId="77777777" w:rsidTr="002A2917">
        <w:tc>
          <w:tcPr>
            <w:tcW w:w="9520" w:type="dxa"/>
            <w:gridSpan w:val="3"/>
            <w:tcBorders>
              <w:right w:val="single" w:sz="4" w:space="0" w:color="auto"/>
            </w:tcBorders>
          </w:tcPr>
          <w:p w14:paraId="37AE62E4" w14:textId="43FC61D1" w:rsidR="00E83C9D" w:rsidRPr="00D51A16" w:rsidRDefault="00E83C9D" w:rsidP="000467D0">
            <w:pPr>
              <w:numPr>
                <w:ilvl w:val="0"/>
                <w:numId w:val="8"/>
              </w:numPr>
              <w:autoSpaceDE/>
              <w:autoSpaceDN/>
              <w:adjustRightInd/>
            </w:pPr>
            <w:r w:rsidRPr="00D51A16">
              <w:t>R</w:t>
            </w:r>
            <w:r w:rsidR="00A90B1D">
              <w:t>eactor coolant system</w:t>
            </w:r>
            <w:r w:rsidRPr="00D51A16">
              <w:t xml:space="preserve"> pressure</w:t>
            </w:r>
          </w:p>
        </w:tc>
      </w:tr>
      <w:tr w:rsidR="00E83C9D" w:rsidRPr="00D51A16" w14:paraId="06F123A3" w14:textId="77777777" w:rsidTr="002A2917">
        <w:tc>
          <w:tcPr>
            <w:tcW w:w="9520" w:type="dxa"/>
            <w:gridSpan w:val="3"/>
            <w:tcBorders>
              <w:right w:val="single" w:sz="4" w:space="0" w:color="auto"/>
            </w:tcBorders>
          </w:tcPr>
          <w:p w14:paraId="09BBDBEF" w14:textId="444169F7" w:rsidR="00E83C9D" w:rsidRPr="00D51A16" w:rsidRDefault="00E83C9D" w:rsidP="000467D0">
            <w:pPr>
              <w:numPr>
                <w:ilvl w:val="0"/>
                <w:numId w:val="8"/>
              </w:numPr>
              <w:autoSpaceDE/>
              <w:autoSpaceDN/>
              <w:adjustRightInd/>
            </w:pPr>
            <w:r w:rsidRPr="00D51A16">
              <w:t xml:space="preserve">Electrical </w:t>
            </w:r>
            <w:r w:rsidR="009E6219">
              <w:t>p</w:t>
            </w:r>
            <w:r w:rsidRPr="00D51A16">
              <w:t xml:space="preserve">ower </w:t>
            </w:r>
          </w:p>
        </w:tc>
      </w:tr>
      <w:tr w:rsidR="00E83C9D" w:rsidRPr="00D51A16" w14:paraId="13C5B980" w14:textId="77777777" w:rsidTr="002A2917">
        <w:tc>
          <w:tcPr>
            <w:tcW w:w="9520" w:type="dxa"/>
            <w:gridSpan w:val="3"/>
            <w:tcBorders>
              <w:right w:val="single" w:sz="4" w:space="0" w:color="auto"/>
            </w:tcBorders>
          </w:tcPr>
          <w:p w14:paraId="6BF0E673" w14:textId="1A2B2105" w:rsidR="00E83C9D" w:rsidRPr="00D51A16" w:rsidRDefault="00E83C9D" w:rsidP="000467D0">
            <w:pPr>
              <w:numPr>
                <w:ilvl w:val="0"/>
                <w:numId w:val="8"/>
              </w:numPr>
              <w:autoSpaceDE/>
              <w:autoSpaceDN/>
              <w:adjustRightInd/>
            </w:pPr>
            <w:r w:rsidRPr="00D51A16">
              <w:t>E</w:t>
            </w:r>
            <w:r w:rsidR="00A90B1D">
              <w:t>mergency core cooling system</w:t>
            </w:r>
            <w:r w:rsidRPr="00D51A16">
              <w:t xml:space="preserve"> </w:t>
            </w:r>
            <w:r w:rsidR="009E6219">
              <w:t>a</w:t>
            </w:r>
            <w:r w:rsidRPr="00D51A16">
              <w:t>ctuation</w:t>
            </w:r>
          </w:p>
        </w:tc>
      </w:tr>
      <w:tr w:rsidR="00E83C9D" w:rsidRPr="00D51A16" w14:paraId="370351E0" w14:textId="77777777" w:rsidTr="002A2917">
        <w:tc>
          <w:tcPr>
            <w:tcW w:w="9520" w:type="dxa"/>
            <w:gridSpan w:val="3"/>
            <w:tcBorders>
              <w:right w:val="single" w:sz="4" w:space="0" w:color="auto"/>
            </w:tcBorders>
          </w:tcPr>
          <w:p w14:paraId="236A1062" w14:textId="167610F7" w:rsidR="00E83C9D" w:rsidRPr="00D51A16" w:rsidRDefault="00E83C9D" w:rsidP="000467D0">
            <w:pPr>
              <w:numPr>
                <w:ilvl w:val="0"/>
                <w:numId w:val="8"/>
              </w:numPr>
              <w:autoSpaceDE/>
              <w:autoSpaceDN/>
              <w:adjustRightInd/>
            </w:pPr>
            <w:r w:rsidRPr="00D51A16">
              <w:t xml:space="preserve">Decay </w:t>
            </w:r>
            <w:r w:rsidR="009E6219">
              <w:t>h</w:t>
            </w:r>
            <w:r w:rsidRPr="00D51A16">
              <w:t xml:space="preserve">eat </w:t>
            </w:r>
            <w:r w:rsidR="009E6219">
              <w:t>r</w:t>
            </w:r>
            <w:r w:rsidRPr="00D51A16">
              <w:t xml:space="preserve">emoval </w:t>
            </w:r>
            <w:r w:rsidR="009E6219">
              <w:t>p</w:t>
            </w:r>
            <w:r w:rsidRPr="00D51A16">
              <w:t>ath</w:t>
            </w:r>
          </w:p>
        </w:tc>
      </w:tr>
      <w:tr w:rsidR="00E83C9D" w:rsidRPr="00D51A16" w14:paraId="6F056CA3" w14:textId="77777777" w:rsidTr="002A2917">
        <w:tc>
          <w:tcPr>
            <w:tcW w:w="9520" w:type="dxa"/>
            <w:gridSpan w:val="3"/>
            <w:tcBorders>
              <w:right w:val="single" w:sz="4" w:space="0" w:color="auto"/>
            </w:tcBorders>
          </w:tcPr>
          <w:p w14:paraId="1568C2CA" w14:textId="1612383D" w:rsidR="00E83C9D" w:rsidRPr="00D51A16" w:rsidRDefault="00E83C9D" w:rsidP="000467D0">
            <w:pPr>
              <w:numPr>
                <w:ilvl w:val="0"/>
                <w:numId w:val="8"/>
              </w:numPr>
              <w:autoSpaceDE/>
              <w:autoSpaceDN/>
              <w:adjustRightInd/>
            </w:pPr>
            <w:r w:rsidRPr="00D51A16">
              <w:t xml:space="preserve">Steam </w:t>
            </w:r>
            <w:r w:rsidR="009E6219">
              <w:t>g</w:t>
            </w:r>
            <w:r w:rsidRPr="00D51A16">
              <w:t xml:space="preserve">enerator </w:t>
            </w:r>
            <w:r w:rsidR="009E6219">
              <w:t>p</w:t>
            </w:r>
            <w:r w:rsidRPr="00D51A16">
              <w:t xml:space="preserve">ressure and </w:t>
            </w:r>
            <w:r w:rsidR="009E6219">
              <w:t>l</w:t>
            </w:r>
            <w:r w:rsidRPr="00D51A16">
              <w:t>evel</w:t>
            </w:r>
          </w:p>
        </w:tc>
      </w:tr>
      <w:tr w:rsidR="00E83C9D" w:rsidRPr="00D51A16" w14:paraId="4437D2C2" w14:textId="77777777" w:rsidTr="002A2917">
        <w:tc>
          <w:tcPr>
            <w:tcW w:w="9520" w:type="dxa"/>
            <w:gridSpan w:val="3"/>
            <w:tcBorders>
              <w:right w:val="single" w:sz="4" w:space="0" w:color="auto"/>
            </w:tcBorders>
          </w:tcPr>
          <w:p w14:paraId="3E259E54" w14:textId="54044464" w:rsidR="00E83C9D" w:rsidRPr="00D51A16" w:rsidRDefault="00E83C9D" w:rsidP="000467D0">
            <w:pPr>
              <w:numPr>
                <w:ilvl w:val="0"/>
                <w:numId w:val="8"/>
              </w:numPr>
              <w:autoSpaceDE/>
              <w:autoSpaceDN/>
              <w:adjustRightInd/>
            </w:pPr>
            <w:r w:rsidRPr="00D51A16">
              <w:t>E</w:t>
            </w:r>
            <w:r w:rsidR="009E6219">
              <w:t>mergency operating procedure</w:t>
            </w:r>
            <w:r w:rsidRPr="00D51A16">
              <w:t>s (entered or imminent)</w:t>
            </w:r>
          </w:p>
        </w:tc>
      </w:tr>
      <w:tr w:rsidR="00E83C9D" w:rsidRPr="00D51A16" w14:paraId="269E2E93" w14:textId="77777777" w:rsidTr="002A2917">
        <w:tc>
          <w:tcPr>
            <w:tcW w:w="9520" w:type="dxa"/>
            <w:gridSpan w:val="3"/>
            <w:tcBorders>
              <w:right w:val="single" w:sz="4" w:space="0" w:color="auto"/>
            </w:tcBorders>
          </w:tcPr>
          <w:p w14:paraId="2C9D38F1" w14:textId="42C08E10" w:rsidR="00E83C9D" w:rsidRPr="00D51A16" w:rsidRDefault="00E83C9D" w:rsidP="000467D0">
            <w:pPr>
              <w:numPr>
                <w:ilvl w:val="0"/>
                <w:numId w:val="8"/>
              </w:numPr>
              <w:autoSpaceDE/>
              <w:autoSpaceDN/>
              <w:adjustRightInd/>
            </w:pPr>
            <w:r w:rsidRPr="00D51A16">
              <w:t>E</w:t>
            </w:r>
            <w:r w:rsidR="00A90B1D">
              <w:t xml:space="preserve">mergency action </w:t>
            </w:r>
            <w:r w:rsidR="009E6219">
              <w:t>level</w:t>
            </w:r>
            <w:r w:rsidRPr="00D51A16">
              <w:t>s (declared or imminent, time entered/exited)</w:t>
            </w:r>
          </w:p>
        </w:tc>
      </w:tr>
      <w:tr w:rsidR="00E83C9D" w:rsidRPr="00D51A16" w14:paraId="0BE08A48" w14:textId="77777777" w:rsidTr="002A2917">
        <w:tc>
          <w:tcPr>
            <w:tcW w:w="9520" w:type="dxa"/>
            <w:gridSpan w:val="3"/>
            <w:tcBorders>
              <w:right w:val="single" w:sz="4" w:space="0" w:color="auto"/>
            </w:tcBorders>
          </w:tcPr>
          <w:p w14:paraId="1D6D79A6" w14:textId="386549F3" w:rsidR="00E83C9D" w:rsidRPr="00D51A16" w:rsidRDefault="00E83C9D" w:rsidP="006173B6">
            <w:pPr>
              <w:numPr>
                <w:ilvl w:val="0"/>
                <w:numId w:val="8"/>
              </w:numPr>
              <w:autoSpaceDE/>
              <w:autoSpaceDN/>
              <w:adjustRightInd/>
            </w:pPr>
            <w:r w:rsidRPr="00D51A16">
              <w:t xml:space="preserve">Radioactive release (none, occurred </w:t>
            </w:r>
            <w:r w:rsidR="006173B6">
              <w:t>and</w:t>
            </w:r>
            <w:r w:rsidR="006173B6" w:rsidRPr="00D51A16">
              <w:t xml:space="preserve"> </w:t>
            </w:r>
            <w:r w:rsidRPr="00D51A16">
              <w:t>terminated, ongoing or imminent?)</w:t>
            </w:r>
          </w:p>
        </w:tc>
      </w:tr>
      <w:tr w:rsidR="00E83C9D" w:rsidRPr="00D51A16" w14:paraId="00D3DFB9" w14:textId="77777777" w:rsidTr="002A2917">
        <w:tc>
          <w:tcPr>
            <w:tcW w:w="9520" w:type="dxa"/>
            <w:gridSpan w:val="3"/>
            <w:tcBorders>
              <w:right w:val="single" w:sz="4" w:space="0" w:color="auto"/>
            </w:tcBorders>
          </w:tcPr>
          <w:p w14:paraId="4025AFBE" w14:textId="77777777" w:rsidR="00E83C9D" w:rsidRPr="00D51A16" w:rsidRDefault="00E83C9D" w:rsidP="000467D0">
            <w:pPr>
              <w:numPr>
                <w:ilvl w:val="0"/>
                <w:numId w:val="8"/>
              </w:numPr>
              <w:autoSpaceDE/>
              <w:autoSpaceDN/>
              <w:adjustRightInd/>
            </w:pPr>
            <w:r w:rsidRPr="00D51A16">
              <w:t>Effect on other unit(s)</w:t>
            </w:r>
          </w:p>
        </w:tc>
      </w:tr>
      <w:tr w:rsidR="00E83C9D" w:rsidRPr="00D51A16" w14:paraId="6B3D455C" w14:textId="77777777" w:rsidTr="002A2917">
        <w:tc>
          <w:tcPr>
            <w:tcW w:w="9520" w:type="dxa"/>
            <w:gridSpan w:val="3"/>
            <w:tcBorders>
              <w:bottom w:val="single" w:sz="4" w:space="0" w:color="auto"/>
              <w:right w:val="single" w:sz="4" w:space="0" w:color="auto"/>
            </w:tcBorders>
          </w:tcPr>
          <w:p w14:paraId="5B3A6B8F" w14:textId="77777777" w:rsidR="00E83C9D" w:rsidRPr="00D51A16" w:rsidRDefault="00E83C9D" w:rsidP="000467D0">
            <w:pPr>
              <w:numPr>
                <w:ilvl w:val="0"/>
                <w:numId w:val="8"/>
              </w:numPr>
              <w:autoSpaceDE/>
              <w:autoSpaceDN/>
              <w:adjustRightInd/>
            </w:pPr>
            <w:r w:rsidRPr="00D51A16">
              <w:t>Security event (threat, damage)</w:t>
            </w:r>
          </w:p>
        </w:tc>
      </w:tr>
      <w:tr w:rsidR="00E83C9D" w:rsidRPr="00D51A16" w14:paraId="5321B327" w14:textId="77777777" w:rsidTr="002A2917">
        <w:tc>
          <w:tcPr>
            <w:tcW w:w="9520" w:type="dxa"/>
            <w:gridSpan w:val="3"/>
            <w:tcBorders>
              <w:top w:val="single" w:sz="4" w:space="0" w:color="auto"/>
            </w:tcBorders>
          </w:tcPr>
          <w:p w14:paraId="289ABBC1" w14:textId="52AB07DC" w:rsidR="00E83C9D" w:rsidRPr="00BF707A" w:rsidRDefault="00E83C9D" w:rsidP="00F86997">
            <w:pPr>
              <w:spacing w:before="220"/>
              <w:rPr>
                <w:u w:val="single"/>
              </w:rPr>
            </w:pPr>
            <w:r w:rsidRPr="00BF707A">
              <w:rPr>
                <w:u w:val="single"/>
              </w:rPr>
              <w:t>Short</w:t>
            </w:r>
            <w:r w:rsidR="0002739F">
              <w:rPr>
                <w:u w:val="single"/>
              </w:rPr>
              <w:t>-</w:t>
            </w:r>
            <w:r w:rsidR="00EB6966">
              <w:rPr>
                <w:u w:val="single"/>
              </w:rPr>
              <w:t>T</w:t>
            </w:r>
            <w:r w:rsidRPr="00BF707A">
              <w:rPr>
                <w:u w:val="single"/>
              </w:rPr>
              <w:t>erm Considerations</w:t>
            </w:r>
          </w:p>
        </w:tc>
      </w:tr>
      <w:tr w:rsidR="00E83C9D" w:rsidRPr="00D51A16" w14:paraId="6D55D713" w14:textId="77777777" w:rsidTr="002A2917">
        <w:tc>
          <w:tcPr>
            <w:tcW w:w="9520" w:type="dxa"/>
            <w:gridSpan w:val="3"/>
          </w:tcPr>
          <w:p w14:paraId="4EE2C96A" w14:textId="08C888B8" w:rsidR="00E83C9D" w:rsidRPr="00D51A16" w:rsidRDefault="00E83C9D" w:rsidP="000467D0">
            <w:pPr>
              <w:numPr>
                <w:ilvl w:val="0"/>
                <w:numId w:val="9"/>
              </w:numPr>
              <w:autoSpaceDE/>
              <w:autoSpaceDN/>
              <w:adjustRightInd/>
            </w:pPr>
            <w:r w:rsidRPr="00D51A16">
              <w:t xml:space="preserve">Fuel </w:t>
            </w:r>
            <w:proofErr w:type="gramStart"/>
            <w:r w:rsidR="009E6219">
              <w:t>c</w:t>
            </w:r>
            <w:r w:rsidRPr="00D51A16">
              <w:t>lad</w:t>
            </w:r>
            <w:proofErr w:type="gramEnd"/>
            <w:r w:rsidRPr="00D51A16">
              <w:t xml:space="preserve">, </w:t>
            </w:r>
            <w:r w:rsidR="00876B4A">
              <w:t>r</w:t>
            </w:r>
            <w:r w:rsidRPr="00D51A16">
              <w:t xml:space="preserve">eactor </w:t>
            </w:r>
            <w:r w:rsidR="00876B4A">
              <w:t>c</w:t>
            </w:r>
            <w:r w:rsidRPr="00D51A16">
              <w:t xml:space="preserve">oolant </w:t>
            </w:r>
            <w:r w:rsidR="00876B4A">
              <w:t>s</w:t>
            </w:r>
            <w:r w:rsidRPr="00D51A16">
              <w:t xml:space="preserve">ystem, and </w:t>
            </w:r>
            <w:r w:rsidR="00876B4A">
              <w:t>c</w:t>
            </w:r>
            <w:r w:rsidRPr="00D51A16">
              <w:t xml:space="preserve">ontainment </w:t>
            </w:r>
            <w:r w:rsidR="00876B4A">
              <w:t>b</w:t>
            </w:r>
            <w:r w:rsidRPr="00D51A16">
              <w:t>arriers</w:t>
            </w:r>
          </w:p>
        </w:tc>
      </w:tr>
      <w:tr w:rsidR="00E83C9D" w:rsidRPr="00D51A16" w14:paraId="6813050B" w14:textId="77777777" w:rsidTr="002A2917">
        <w:tc>
          <w:tcPr>
            <w:tcW w:w="9520" w:type="dxa"/>
            <w:gridSpan w:val="3"/>
          </w:tcPr>
          <w:p w14:paraId="1128DF81" w14:textId="5B9EF092" w:rsidR="00E83C9D" w:rsidRPr="00D51A16" w:rsidRDefault="00E83C9D" w:rsidP="000467D0">
            <w:pPr>
              <w:numPr>
                <w:ilvl w:val="0"/>
                <w:numId w:val="9"/>
              </w:numPr>
              <w:autoSpaceDE/>
              <w:autoSpaceDN/>
              <w:adjustRightInd/>
            </w:pPr>
            <w:r w:rsidRPr="00D51A16">
              <w:t>Tech</w:t>
            </w:r>
            <w:r w:rsidR="00D64F42">
              <w:t>nical</w:t>
            </w:r>
            <w:r w:rsidRPr="00D51A16">
              <w:t xml:space="preserve"> </w:t>
            </w:r>
            <w:r w:rsidR="00D64F42">
              <w:t>s</w:t>
            </w:r>
            <w:r w:rsidRPr="00D51A16">
              <w:t>pec</w:t>
            </w:r>
            <w:r w:rsidR="00D64F42">
              <w:t>ification</w:t>
            </w:r>
            <w:r w:rsidRPr="00D51A16">
              <w:t xml:space="preserve"> </w:t>
            </w:r>
            <w:r w:rsidR="00D64F42">
              <w:t>s</w:t>
            </w:r>
            <w:r w:rsidRPr="00D51A16">
              <w:t xml:space="preserve">afety </w:t>
            </w:r>
            <w:r w:rsidR="00D64F42">
              <w:t>l</w:t>
            </w:r>
            <w:r w:rsidRPr="00D51A16">
              <w:t>imits</w:t>
            </w:r>
          </w:p>
        </w:tc>
      </w:tr>
      <w:tr w:rsidR="00E83C9D" w:rsidRPr="00D51A16" w14:paraId="15F5F05F" w14:textId="77777777" w:rsidTr="002A2917">
        <w:tc>
          <w:tcPr>
            <w:tcW w:w="9520" w:type="dxa"/>
            <w:gridSpan w:val="3"/>
          </w:tcPr>
          <w:p w14:paraId="3CB56524" w14:textId="7B800AB8" w:rsidR="00E83C9D" w:rsidRPr="00D51A16" w:rsidRDefault="00E83C9D" w:rsidP="000467D0">
            <w:pPr>
              <w:numPr>
                <w:ilvl w:val="0"/>
                <w:numId w:val="9"/>
              </w:numPr>
              <w:autoSpaceDE/>
              <w:autoSpaceDN/>
              <w:adjustRightInd/>
            </w:pPr>
            <w:r w:rsidRPr="00D51A16">
              <w:t>E</w:t>
            </w:r>
            <w:r w:rsidR="00D64F42">
              <w:t>mergency action level</w:t>
            </w:r>
            <w:r w:rsidRPr="00D51A16">
              <w:t xml:space="preserve"> progression path</w:t>
            </w:r>
          </w:p>
        </w:tc>
      </w:tr>
      <w:tr w:rsidR="00E83C9D" w:rsidRPr="00D51A16" w14:paraId="5309E6BB" w14:textId="77777777" w:rsidTr="002A2917">
        <w:tc>
          <w:tcPr>
            <w:tcW w:w="9520" w:type="dxa"/>
            <w:gridSpan w:val="3"/>
          </w:tcPr>
          <w:p w14:paraId="17131B45" w14:textId="4C53A01E" w:rsidR="00E83C9D" w:rsidRPr="00D51A16" w:rsidRDefault="00E83C9D" w:rsidP="000467D0">
            <w:pPr>
              <w:numPr>
                <w:ilvl w:val="0"/>
                <w:numId w:val="9"/>
              </w:numPr>
              <w:autoSpaceDE/>
              <w:autoSpaceDN/>
              <w:adjustRightInd/>
            </w:pPr>
            <w:r w:rsidRPr="00D51A16">
              <w:t>Safety</w:t>
            </w:r>
            <w:r w:rsidR="0002739F">
              <w:t>-</w:t>
            </w:r>
            <w:r w:rsidR="009E6219">
              <w:t>r</w:t>
            </w:r>
            <w:r w:rsidRPr="00D51A16">
              <w:t xml:space="preserve">elated </w:t>
            </w:r>
            <w:r w:rsidR="009E6219">
              <w:t>e</w:t>
            </w:r>
            <w:r w:rsidRPr="00D51A16">
              <w:t>quipment out of service or failed to actuate</w:t>
            </w:r>
          </w:p>
        </w:tc>
      </w:tr>
      <w:tr w:rsidR="00E83C9D" w:rsidRPr="00D51A16" w14:paraId="2449C6C5" w14:textId="77777777" w:rsidTr="002A2917">
        <w:tc>
          <w:tcPr>
            <w:tcW w:w="9520" w:type="dxa"/>
            <w:gridSpan w:val="3"/>
          </w:tcPr>
          <w:p w14:paraId="3DE56468" w14:textId="5DC35FA9" w:rsidR="00E83C9D" w:rsidRPr="00D51A16" w:rsidRDefault="00E83C9D" w:rsidP="000467D0">
            <w:pPr>
              <w:numPr>
                <w:ilvl w:val="0"/>
                <w:numId w:val="9"/>
              </w:numPr>
              <w:autoSpaceDE/>
              <w:autoSpaceDN/>
              <w:adjustRightInd/>
            </w:pPr>
            <w:r w:rsidRPr="00D51A16">
              <w:t xml:space="preserve">Support systems for </w:t>
            </w:r>
            <w:r w:rsidR="009E6219">
              <w:t>s</w:t>
            </w:r>
            <w:r w:rsidRPr="00D51A16">
              <w:t>afety</w:t>
            </w:r>
            <w:r w:rsidR="0002739F">
              <w:t>-</w:t>
            </w:r>
            <w:r w:rsidR="009E6219">
              <w:t>r</w:t>
            </w:r>
            <w:r w:rsidRPr="00D51A16">
              <w:t xml:space="preserve">elated </w:t>
            </w:r>
            <w:r w:rsidR="009E6219">
              <w:t>e</w:t>
            </w:r>
            <w:r w:rsidRPr="00D51A16">
              <w:t>quipment functioning</w:t>
            </w:r>
          </w:p>
        </w:tc>
      </w:tr>
      <w:tr w:rsidR="00E83C9D" w:rsidRPr="00D51A16" w14:paraId="6F59E71E" w14:textId="77777777" w:rsidTr="002A2917">
        <w:tc>
          <w:tcPr>
            <w:tcW w:w="9520" w:type="dxa"/>
            <w:gridSpan w:val="3"/>
          </w:tcPr>
          <w:p w14:paraId="3D5B3701" w14:textId="2B39AE70" w:rsidR="00E83C9D" w:rsidRPr="00D51A16" w:rsidRDefault="00E83C9D" w:rsidP="000467D0">
            <w:pPr>
              <w:numPr>
                <w:ilvl w:val="0"/>
                <w:numId w:val="9"/>
              </w:numPr>
              <w:autoSpaceDE/>
              <w:autoSpaceDN/>
              <w:adjustRightInd/>
            </w:pPr>
            <w:r w:rsidRPr="00D51A16">
              <w:t xml:space="preserve">What are the </w:t>
            </w:r>
            <w:r w:rsidR="009E6219">
              <w:t>l</w:t>
            </w:r>
            <w:r w:rsidRPr="00D51A16">
              <w:t>icensee’s priorities</w:t>
            </w:r>
            <w:r w:rsidR="00AF2928">
              <w:t>?</w:t>
            </w:r>
          </w:p>
        </w:tc>
      </w:tr>
      <w:tr w:rsidR="00E83C9D" w:rsidRPr="00D51A16" w14:paraId="30055228" w14:textId="77777777" w:rsidTr="002A2917">
        <w:tc>
          <w:tcPr>
            <w:tcW w:w="9520" w:type="dxa"/>
            <w:gridSpan w:val="3"/>
          </w:tcPr>
          <w:p w14:paraId="67046E38" w14:textId="2F664A9C" w:rsidR="00E83C9D" w:rsidRPr="00D51A16" w:rsidRDefault="00E83C9D" w:rsidP="000467D0">
            <w:pPr>
              <w:numPr>
                <w:ilvl w:val="0"/>
                <w:numId w:val="9"/>
              </w:numPr>
              <w:autoSpaceDE/>
              <w:autoSpaceDN/>
              <w:adjustRightInd/>
            </w:pPr>
            <w:r w:rsidRPr="00D51A16">
              <w:t xml:space="preserve">Abnormal </w:t>
            </w:r>
            <w:r w:rsidR="00D64F42">
              <w:t>reactor coolant system</w:t>
            </w:r>
            <w:r w:rsidRPr="00D51A16">
              <w:t xml:space="preserve"> or </w:t>
            </w:r>
            <w:r w:rsidR="00FF3B0D">
              <w:t>s</w:t>
            </w:r>
            <w:r w:rsidRPr="00D51A16">
              <w:t>econdary temperatures or pressures</w:t>
            </w:r>
          </w:p>
        </w:tc>
      </w:tr>
      <w:tr w:rsidR="00E83C9D" w:rsidRPr="00D51A16" w14:paraId="0987AD0C" w14:textId="77777777" w:rsidTr="002A2917">
        <w:tc>
          <w:tcPr>
            <w:tcW w:w="9520" w:type="dxa"/>
            <w:gridSpan w:val="3"/>
          </w:tcPr>
          <w:p w14:paraId="572D8D04" w14:textId="18E01167" w:rsidR="00E83C9D" w:rsidRPr="00D51A16" w:rsidRDefault="00E83C9D" w:rsidP="000467D0">
            <w:pPr>
              <w:numPr>
                <w:ilvl w:val="0"/>
                <w:numId w:val="9"/>
              </w:numPr>
              <w:autoSpaceDE/>
              <w:autoSpaceDN/>
              <w:adjustRightInd/>
            </w:pPr>
            <w:r w:rsidRPr="00D51A16">
              <w:t xml:space="preserve">Steam </w:t>
            </w:r>
            <w:r w:rsidR="00FF3B0D">
              <w:t>g</w:t>
            </w:r>
            <w:r w:rsidRPr="00D51A16">
              <w:t xml:space="preserve">enerator and </w:t>
            </w:r>
            <w:r w:rsidR="00FF3B0D">
              <w:t>p</w:t>
            </w:r>
            <w:r w:rsidRPr="00D51A16">
              <w:t xml:space="preserve">ressurizer </w:t>
            </w:r>
            <w:r w:rsidR="009E6219">
              <w:t>power-operated relief valve</w:t>
            </w:r>
            <w:r w:rsidRPr="00D51A16">
              <w:t xml:space="preserve">s and </w:t>
            </w:r>
            <w:r w:rsidR="009E6219">
              <w:t>s</w:t>
            </w:r>
            <w:r w:rsidRPr="00D51A16">
              <w:t>afeties (actuated during event?)</w:t>
            </w:r>
          </w:p>
        </w:tc>
      </w:tr>
      <w:tr w:rsidR="00E83C9D" w:rsidRPr="00D51A16" w14:paraId="4D4355AB" w14:textId="77777777" w:rsidTr="002A2917">
        <w:tc>
          <w:tcPr>
            <w:tcW w:w="9520" w:type="dxa"/>
            <w:gridSpan w:val="3"/>
          </w:tcPr>
          <w:p w14:paraId="350649A0" w14:textId="67086878" w:rsidR="00E83C9D" w:rsidRPr="00D51A16" w:rsidRDefault="00E83C9D" w:rsidP="000467D0">
            <w:pPr>
              <w:numPr>
                <w:ilvl w:val="0"/>
                <w:numId w:val="9"/>
              </w:numPr>
              <w:autoSpaceDE/>
              <w:autoSpaceDN/>
              <w:adjustRightInd/>
            </w:pPr>
            <w:r w:rsidRPr="00D51A16">
              <w:t xml:space="preserve">Operator </w:t>
            </w:r>
            <w:r w:rsidR="009E6219">
              <w:t>r</w:t>
            </w:r>
            <w:r w:rsidRPr="00D51A16">
              <w:t xml:space="preserve">esponse in accordance with procedures </w:t>
            </w:r>
          </w:p>
        </w:tc>
      </w:tr>
      <w:tr w:rsidR="00E83C9D" w:rsidRPr="00D51A16" w14:paraId="77928E9D" w14:textId="77777777" w:rsidTr="002A2917">
        <w:tc>
          <w:tcPr>
            <w:tcW w:w="9520" w:type="dxa"/>
            <w:gridSpan w:val="3"/>
          </w:tcPr>
          <w:p w14:paraId="2B3A5318" w14:textId="7DB714A9" w:rsidR="00E83C9D" w:rsidRPr="00D51A16" w:rsidRDefault="00E83C9D" w:rsidP="000467D0">
            <w:pPr>
              <w:numPr>
                <w:ilvl w:val="0"/>
                <w:numId w:val="9"/>
              </w:numPr>
              <w:autoSpaceDE/>
              <w:autoSpaceDN/>
              <w:adjustRightInd/>
            </w:pPr>
            <w:r w:rsidRPr="00D51A16">
              <w:t xml:space="preserve">Licensee notifications to the state, locals, and </w:t>
            </w:r>
            <w:r w:rsidR="00D64F42">
              <w:t xml:space="preserve">the </w:t>
            </w:r>
            <w:r w:rsidRPr="00D51A16">
              <w:t xml:space="preserve">NRC </w:t>
            </w:r>
          </w:p>
        </w:tc>
      </w:tr>
      <w:tr w:rsidR="00E83C9D" w:rsidRPr="00D51A16" w14:paraId="6BD64D1D" w14:textId="77777777" w:rsidTr="002A2917">
        <w:tc>
          <w:tcPr>
            <w:tcW w:w="9520" w:type="dxa"/>
            <w:gridSpan w:val="3"/>
          </w:tcPr>
          <w:p w14:paraId="4C762781" w14:textId="489CAB72" w:rsidR="00E83C9D" w:rsidRPr="00D51A16" w:rsidRDefault="00E83C9D" w:rsidP="000467D0">
            <w:pPr>
              <w:numPr>
                <w:ilvl w:val="0"/>
                <w:numId w:val="9"/>
              </w:numPr>
              <w:autoSpaceDE/>
              <w:autoSpaceDN/>
              <w:adjustRightInd/>
            </w:pPr>
            <w:r w:rsidRPr="00D51A16">
              <w:t xml:space="preserve">Communicate safety concerns to </w:t>
            </w:r>
            <w:r w:rsidR="00D64F42">
              <w:t xml:space="preserve">the </w:t>
            </w:r>
            <w:r w:rsidRPr="00D51A16">
              <w:t xml:space="preserve">NRC and </w:t>
            </w:r>
            <w:r w:rsidR="00552DB3">
              <w:t>l</w:t>
            </w:r>
            <w:r w:rsidRPr="00D51A16">
              <w:t>icensee management</w:t>
            </w:r>
          </w:p>
        </w:tc>
      </w:tr>
      <w:tr w:rsidR="00E83C9D" w:rsidRPr="00D51A16" w14:paraId="547161B8" w14:textId="77777777" w:rsidTr="002A2917">
        <w:tc>
          <w:tcPr>
            <w:tcW w:w="9520" w:type="dxa"/>
            <w:gridSpan w:val="3"/>
          </w:tcPr>
          <w:p w14:paraId="175935CB" w14:textId="77777777" w:rsidR="00E83C9D" w:rsidRPr="00D51A16" w:rsidRDefault="00E83C9D" w:rsidP="000467D0">
            <w:pPr>
              <w:numPr>
                <w:ilvl w:val="0"/>
                <w:numId w:val="9"/>
              </w:numPr>
              <w:autoSpaceDE/>
              <w:autoSpaceDN/>
              <w:adjustRightInd/>
            </w:pPr>
            <w:r w:rsidRPr="00D51A16">
              <w:t>Personnel injuries, contaminations, or overexposures</w:t>
            </w:r>
          </w:p>
        </w:tc>
      </w:tr>
      <w:tr w:rsidR="00E83C9D" w:rsidRPr="00D51A16" w14:paraId="5BEA7471" w14:textId="77777777" w:rsidTr="002A2917">
        <w:tc>
          <w:tcPr>
            <w:tcW w:w="9520" w:type="dxa"/>
            <w:gridSpan w:val="3"/>
          </w:tcPr>
          <w:p w14:paraId="1CBEB9CB" w14:textId="77777777" w:rsidR="00E83C9D" w:rsidRPr="00D51A16" w:rsidRDefault="00E83C9D" w:rsidP="000467D0">
            <w:pPr>
              <w:numPr>
                <w:ilvl w:val="0"/>
                <w:numId w:val="9"/>
              </w:numPr>
              <w:autoSpaceDE/>
              <w:autoSpaceDN/>
              <w:adjustRightInd/>
            </w:pPr>
            <w:r w:rsidRPr="00D51A16">
              <w:t xml:space="preserve">Additional support or relief needed to continue to monitor the event </w:t>
            </w:r>
          </w:p>
        </w:tc>
      </w:tr>
    </w:tbl>
    <w:p w14:paraId="0B2F6FFA" w14:textId="4BC9D8D8" w:rsidR="00696344" w:rsidRDefault="00696344" w:rsidP="001D3873">
      <w:pPr>
        <w:rPr>
          <w:sz w:val="24"/>
        </w:rPr>
      </w:pPr>
      <w:r>
        <w:rPr>
          <w:sz w:val="24"/>
        </w:rPr>
        <w:br w:type="page"/>
      </w:r>
    </w:p>
    <w:p w14:paraId="78B36291" w14:textId="3D6A04D0" w:rsidR="00E83C9D" w:rsidRPr="00D51A16" w:rsidRDefault="00E83C9D" w:rsidP="00696344">
      <w:pPr>
        <w:pStyle w:val="BodyText"/>
        <w:jc w:val="center"/>
        <w:outlineLvl w:val="1"/>
      </w:pPr>
      <w:r w:rsidRPr="00D51A16">
        <w:lastRenderedPageBreak/>
        <w:t>Boiling</w:t>
      </w:r>
      <w:r w:rsidR="00552DB3">
        <w:t>-</w:t>
      </w:r>
      <w:r w:rsidRPr="00D51A16">
        <w:t>Water Reactor Plant Transient Response</w:t>
      </w:r>
    </w:p>
    <w:p w14:paraId="54B85D72" w14:textId="49F5368B" w:rsidR="00E302D1" w:rsidRDefault="00E83C9D" w:rsidP="00FA1768">
      <w:pPr>
        <w:pStyle w:val="BodyText"/>
      </w:pPr>
      <w:r w:rsidRPr="00D51A16">
        <w:t>For each item</w:t>
      </w:r>
      <w:r w:rsidR="0002739F">
        <w:t>,</w:t>
      </w:r>
      <w:r w:rsidRPr="00D51A16">
        <w:t xml:space="preserve"> gath</w:t>
      </w:r>
      <w:r w:rsidRPr="00187D63">
        <w:t xml:space="preserve">er information from the licensee or through direct observation </w:t>
      </w:r>
      <w:r w:rsidR="00F77714" w:rsidRPr="00187D63">
        <w:t>on</w:t>
      </w:r>
      <w:r w:rsidRPr="00187D63">
        <w:t xml:space="preserve"> plant conditions (</w:t>
      </w:r>
      <w:r w:rsidR="00290535" w:rsidRPr="00187D63">
        <w:t>e</w:t>
      </w:r>
      <w:r w:rsidRPr="00187D63">
        <w:t>.</w:t>
      </w:r>
      <w:r w:rsidR="00290535" w:rsidRPr="00187D63">
        <w:t>g</w:t>
      </w:r>
      <w:r w:rsidRPr="00187D63">
        <w:t>.</w:t>
      </w:r>
      <w:r w:rsidR="0002739F" w:rsidRPr="00187D63">
        <w:t>,</w:t>
      </w:r>
      <w:r w:rsidRPr="00187D63">
        <w:t xml:space="preserve"> </w:t>
      </w:r>
      <w:r w:rsidR="00F77714" w:rsidRPr="00187D63">
        <w:t>reactor</w:t>
      </w:r>
      <w:r w:rsidRPr="00187D63">
        <w:t xml:space="preserve"> power</w:t>
      </w:r>
      <w:r w:rsidR="00187D63" w:rsidRPr="00187D63">
        <w:t xml:space="preserve"> </w:t>
      </w:r>
      <w:r w:rsidRPr="00187D63">
        <w:t>“shutdown”)</w:t>
      </w:r>
      <w:r w:rsidRPr="00D51A16">
        <w:t>, control method (</w:t>
      </w:r>
      <w:r w:rsidR="00601B80">
        <w:t>e.g.,</w:t>
      </w:r>
      <w:r w:rsidR="00641743">
        <w:t xml:space="preserve"> </w:t>
      </w:r>
      <w:r w:rsidRPr="00D51A16">
        <w:t>“all but three rods inserted”), assessment (</w:t>
      </w:r>
      <w:r w:rsidR="00290535">
        <w:t>e</w:t>
      </w:r>
      <w:r w:rsidRPr="00D51A16">
        <w:t>.</w:t>
      </w:r>
      <w:r w:rsidR="00290535">
        <w:t>g</w:t>
      </w:r>
      <w:r w:rsidRPr="00D51A16">
        <w:t>.</w:t>
      </w:r>
      <w:r w:rsidR="0002739F">
        <w:t>,</w:t>
      </w:r>
      <w:r w:rsidRPr="00D51A16">
        <w:t xml:space="preserve"> </w:t>
      </w:r>
      <w:r w:rsidR="00601B80">
        <w:t>a</w:t>
      </w:r>
      <w:r w:rsidRPr="00D51A16">
        <w:t>bnormal), and</w:t>
      </w:r>
      <w:r w:rsidR="0002739F">
        <w:t>,</w:t>
      </w:r>
      <w:r w:rsidRPr="00D51A16">
        <w:t xml:space="preserve"> if the assessment is abnormal</w:t>
      </w:r>
      <w:r w:rsidR="0002739F">
        <w:t>,</w:t>
      </w:r>
      <w:r w:rsidRPr="00D51A16">
        <w:t xml:space="preserve"> </w:t>
      </w:r>
      <w:r w:rsidR="00F77714">
        <w:t>the</w:t>
      </w:r>
      <w:r w:rsidRPr="00D51A16">
        <w:t xml:space="preserve"> actions being taken and </w:t>
      </w:r>
      <w:r w:rsidR="00F77714">
        <w:t>the</w:t>
      </w:r>
      <w:r w:rsidRPr="00D51A16">
        <w:t xml:space="preserve"> procedure being used?</w:t>
      </w:r>
    </w:p>
    <w:tbl>
      <w:tblPr>
        <w:tblStyle w:val="TableGrid"/>
        <w:tblW w:w="9520" w:type="dxa"/>
        <w:tblCellMar>
          <w:top w:w="43" w:type="dxa"/>
          <w:left w:w="115" w:type="dxa"/>
          <w:bottom w:w="43" w:type="dxa"/>
          <w:right w:w="115" w:type="dxa"/>
        </w:tblCellMar>
        <w:tblLook w:val="01E0" w:firstRow="1" w:lastRow="1" w:firstColumn="1" w:lastColumn="1" w:noHBand="0" w:noVBand="0"/>
      </w:tblPr>
      <w:tblGrid>
        <w:gridCol w:w="3173"/>
        <w:gridCol w:w="3173"/>
        <w:gridCol w:w="3174"/>
      </w:tblGrid>
      <w:tr w:rsidR="00E83C9D" w:rsidRPr="00D51A16" w14:paraId="74E73CD6" w14:textId="77777777" w:rsidTr="002A2917">
        <w:tc>
          <w:tcPr>
            <w:tcW w:w="3173" w:type="dxa"/>
            <w:tcBorders>
              <w:bottom w:val="single" w:sz="4" w:space="0" w:color="auto"/>
            </w:tcBorders>
          </w:tcPr>
          <w:p w14:paraId="74275BC4" w14:textId="77777777" w:rsidR="00E83C9D" w:rsidRPr="00BF707A" w:rsidRDefault="00E83C9D" w:rsidP="001D3873">
            <w:pPr>
              <w:rPr>
                <w:u w:val="single"/>
              </w:rPr>
            </w:pPr>
            <w:r w:rsidRPr="00BF707A">
              <w:rPr>
                <w:u w:val="single"/>
              </w:rPr>
              <w:t>Immediate Actions</w:t>
            </w:r>
          </w:p>
        </w:tc>
        <w:tc>
          <w:tcPr>
            <w:tcW w:w="3173" w:type="dxa"/>
            <w:tcBorders>
              <w:bottom w:val="single" w:sz="4" w:space="0" w:color="auto"/>
            </w:tcBorders>
            <w:vAlign w:val="bottom"/>
          </w:tcPr>
          <w:p w14:paraId="24F86E1C" w14:textId="77777777" w:rsidR="00E83C9D" w:rsidRPr="00BF707A" w:rsidRDefault="00E83C9D" w:rsidP="001D3873">
            <w:pPr>
              <w:rPr>
                <w:u w:val="single"/>
              </w:rPr>
            </w:pPr>
            <w:r w:rsidRPr="00BF707A">
              <w:rPr>
                <w:u w:val="single"/>
              </w:rPr>
              <w:t>Event Time</w:t>
            </w:r>
            <w:r w:rsidRPr="00B20569">
              <w:t>:</w:t>
            </w:r>
          </w:p>
        </w:tc>
        <w:tc>
          <w:tcPr>
            <w:tcW w:w="3174" w:type="dxa"/>
            <w:tcBorders>
              <w:bottom w:val="single" w:sz="4" w:space="0" w:color="auto"/>
            </w:tcBorders>
            <w:vAlign w:val="bottom"/>
          </w:tcPr>
          <w:p w14:paraId="69A4DE0B" w14:textId="77777777" w:rsidR="00E83C9D" w:rsidRPr="00BF707A" w:rsidRDefault="00E83C9D" w:rsidP="001D3873">
            <w:pPr>
              <w:rPr>
                <w:u w:val="single"/>
              </w:rPr>
            </w:pPr>
            <w:r w:rsidRPr="00BF707A">
              <w:rPr>
                <w:u w:val="single"/>
              </w:rPr>
              <w:t>Event Date</w:t>
            </w:r>
            <w:r w:rsidRPr="00B20569">
              <w:t>:</w:t>
            </w:r>
          </w:p>
        </w:tc>
      </w:tr>
      <w:tr w:rsidR="00E83C9D" w:rsidRPr="00D51A16" w14:paraId="6D5B3C67" w14:textId="77777777" w:rsidTr="002A2917">
        <w:trPr>
          <w:trHeight w:val="370"/>
        </w:trPr>
        <w:tc>
          <w:tcPr>
            <w:tcW w:w="9520" w:type="dxa"/>
            <w:gridSpan w:val="3"/>
            <w:tcBorders>
              <w:right w:val="single" w:sz="4" w:space="0" w:color="auto"/>
            </w:tcBorders>
          </w:tcPr>
          <w:p w14:paraId="6615CCB6" w14:textId="77777777" w:rsidR="00E83C9D" w:rsidRPr="00BF707A" w:rsidRDefault="00E83C9D" w:rsidP="001D3873">
            <w:pPr>
              <w:rPr>
                <w:u w:val="single"/>
              </w:rPr>
            </w:pPr>
            <w:r w:rsidRPr="00BF707A">
              <w:rPr>
                <w:u w:val="single"/>
              </w:rPr>
              <w:t>Cause/Description of Transient</w:t>
            </w:r>
            <w:r w:rsidRPr="00B20569">
              <w:t>:</w:t>
            </w:r>
          </w:p>
        </w:tc>
      </w:tr>
      <w:tr w:rsidR="00E83C9D" w:rsidRPr="00D51A16" w14:paraId="282BFC95" w14:textId="77777777" w:rsidTr="002A2917">
        <w:tc>
          <w:tcPr>
            <w:tcW w:w="9520" w:type="dxa"/>
            <w:gridSpan w:val="3"/>
            <w:tcBorders>
              <w:right w:val="single" w:sz="4" w:space="0" w:color="auto"/>
            </w:tcBorders>
          </w:tcPr>
          <w:p w14:paraId="602936E6" w14:textId="7F40BD22" w:rsidR="00E83C9D" w:rsidRPr="00D51A16" w:rsidRDefault="00E83C9D" w:rsidP="000467D0">
            <w:pPr>
              <w:numPr>
                <w:ilvl w:val="0"/>
                <w:numId w:val="10"/>
              </w:numPr>
              <w:autoSpaceDE/>
              <w:autoSpaceDN/>
              <w:adjustRightInd/>
            </w:pPr>
            <w:r w:rsidRPr="00D51A16">
              <w:t xml:space="preserve">Reactor </w:t>
            </w:r>
            <w:r w:rsidR="00C550EA">
              <w:t>p</w:t>
            </w:r>
            <w:r w:rsidRPr="00D51A16">
              <w:t>ower</w:t>
            </w:r>
          </w:p>
        </w:tc>
      </w:tr>
      <w:tr w:rsidR="00E83C9D" w:rsidRPr="00D51A16" w14:paraId="35D4E0EF" w14:textId="77777777" w:rsidTr="002A2917">
        <w:tc>
          <w:tcPr>
            <w:tcW w:w="9520" w:type="dxa"/>
            <w:gridSpan w:val="3"/>
            <w:tcBorders>
              <w:right w:val="single" w:sz="4" w:space="0" w:color="auto"/>
            </w:tcBorders>
          </w:tcPr>
          <w:p w14:paraId="3A85B09A" w14:textId="71A4C73F" w:rsidR="00E83C9D" w:rsidRPr="00D51A16" w:rsidRDefault="00E83C9D" w:rsidP="000467D0">
            <w:pPr>
              <w:numPr>
                <w:ilvl w:val="0"/>
                <w:numId w:val="10"/>
              </w:numPr>
              <w:autoSpaceDE/>
              <w:autoSpaceDN/>
              <w:adjustRightInd/>
            </w:pPr>
            <w:r w:rsidRPr="00D51A16">
              <w:t>R</w:t>
            </w:r>
            <w:r w:rsidR="00552DB3">
              <w:t>eactor pressure vessel</w:t>
            </w:r>
            <w:r w:rsidRPr="00D51A16">
              <w:t xml:space="preserve"> pressure</w:t>
            </w:r>
          </w:p>
        </w:tc>
      </w:tr>
      <w:tr w:rsidR="00E83C9D" w:rsidRPr="00D51A16" w14:paraId="3F387419" w14:textId="77777777" w:rsidTr="002A2917">
        <w:tc>
          <w:tcPr>
            <w:tcW w:w="9520" w:type="dxa"/>
            <w:gridSpan w:val="3"/>
            <w:tcBorders>
              <w:right w:val="single" w:sz="4" w:space="0" w:color="auto"/>
            </w:tcBorders>
          </w:tcPr>
          <w:p w14:paraId="42C5F443" w14:textId="1EF2AB01" w:rsidR="00E83C9D" w:rsidRPr="00D51A16" w:rsidRDefault="00E83C9D" w:rsidP="000467D0">
            <w:pPr>
              <w:numPr>
                <w:ilvl w:val="0"/>
                <w:numId w:val="10"/>
              </w:numPr>
              <w:autoSpaceDE/>
              <w:autoSpaceDN/>
              <w:adjustRightInd/>
            </w:pPr>
            <w:r w:rsidRPr="00D51A16">
              <w:t>R</w:t>
            </w:r>
            <w:r w:rsidR="00DD41FE">
              <w:t>eactor pressure vessel</w:t>
            </w:r>
            <w:r w:rsidRPr="00D51A16">
              <w:t xml:space="preserve"> level</w:t>
            </w:r>
          </w:p>
        </w:tc>
      </w:tr>
      <w:tr w:rsidR="00E83C9D" w:rsidRPr="00D51A16" w14:paraId="445C944B" w14:textId="77777777" w:rsidTr="002A2917">
        <w:tc>
          <w:tcPr>
            <w:tcW w:w="9520" w:type="dxa"/>
            <w:gridSpan w:val="3"/>
            <w:tcBorders>
              <w:right w:val="single" w:sz="4" w:space="0" w:color="auto"/>
            </w:tcBorders>
          </w:tcPr>
          <w:p w14:paraId="73CAC10A" w14:textId="5E970C8B" w:rsidR="00E83C9D" w:rsidRPr="00D51A16" w:rsidRDefault="00E83C9D" w:rsidP="000467D0">
            <w:pPr>
              <w:numPr>
                <w:ilvl w:val="0"/>
                <w:numId w:val="10"/>
              </w:numPr>
              <w:autoSpaceDE/>
              <w:autoSpaceDN/>
              <w:adjustRightInd/>
            </w:pPr>
            <w:r w:rsidRPr="00D51A16">
              <w:t xml:space="preserve">Electrical </w:t>
            </w:r>
            <w:r w:rsidR="00C550EA">
              <w:t>p</w:t>
            </w:r>
            <w:r w:rsidRPr="00D51A16">
              <w:t>ower</w:t>
            </w:r>
          </w:p>
        </w:tc>
      </w:tr>
      <w:tr w:rsidR="00E83C9D" w:rsidRPr="00D51A16" w14:paraId="78A7673B" w14:textId="77777777" w:rsidTr="002A2917">
        <w:tc>
          <w:tcPr>
            <w:tcW w:w="9520" w:type="dxa"/>
            <w:gridSpan w:val="3"/>
            <w:tcBorders>
              <w:right w:val="single" w:sz="4" w:space="0" w:color="auto"/>
            </w:tcBorders>
          </w:tcPr>
          <w:p w14:paraId="2EB1DE3C" w14:textId="35D471EE" w:rsidR="00E83C9D" w:rsidRPr="00D51A16" w:rsidRDefault="00E83C9D" w:rsidP="000467D0">
            <w:pPr>
              <w:numPr>
                <w:ilvl w:val="0"/>
                <w:numId w:val="10"/>
              </w:numPr>
              <w:autoSpaceDE/>
              <w:autoSpaceDN/>
              <w:adjustRightInd/>
            </w:pPr>
            <w:r w:rsidRPr="00D51A16">
              <w:t>E</w:t>
            </w:r>
            <w:r w:rsidR="00552DB3">
              <w:t>mergency core cooling system</w:t>
            </w:r>
            <w:r w:rsidRPr="00D51A16">
              <w:t xml:space="preserve"> </w:t>
            </w:r>
            <w:r w:rsidR="00C550EA">
              <w:t>a</w:t>
            </w:r>
            <w:r w:rsidRPr="00D51A16">
              <w:t>ctuation</w:t>
            </w:r>
          </w:p>
        </w:tc>
      </w:tr>
      <w:tr w:rsidR="00E83C9D" w:rsidRPr="00D51A16" w14:paraId="5876DB9F" w14:textId="77777777" w:rsidTr="002A2917">
        <w:tc>
          <w:tcPr>
            <w:tcW w:w="9520" w:type="dxa"/>
            <w:gridSpan w:val="3"/>
            <w:tcBorders>
              <w:right w:val="single" w:sz="4" w:space="0" w:color="auto"/>
            </w:tcBorders>
          </w:tcPr>
          <w:p w14:paraId="49302E8E" w14:textId="680EF470" w:rsidR="00E83C9D" w:rsidRPr="00D51A16" w:rsidRDefault="00E83C9D" w:rsidP="000467D0">
            <w:pPr>
              <w:numPr>
                <w:ilvl w:val="0"/>
                <w:numId w:val="10"/>
              </w:numPr>
              <w:autoSpaceDE/>
              <w:autoSpaceDN/>
              <w:adjustRightInd/>
            </w:pPr>
            <w:r w:rsidRPr="00D51A16">
              <w:t xml:space="preserve">Decay </w:t>
            </w:r>
            <w:r w:rsidR="00C550EA">
              <w:t>h</w:t>
            </w:r>
            <w:r w:rsidRPr="00D51A16">
              <w:t xml:space="preserve">eat </w:t>
            </w:r>
            <w:r w:rsidR="00C550EA">
              <w:t>r</w:t>
            </w:r>
            <w:r w:rsidRPr="00D51A16">
              <w:t xml:space="preserve">emoval </w:t>
            </w:r>
            <w:r w:rsidR="00C550EA">
              <w:t>p</w:t>
            </w:r>
            <w:r w:rsidRPr="00D51A16">
              <w:t>ath</w:t>
            </w:r>
          </w:p>
        </w:tc>
      </w:tr>
      <w:tr w:rsidR="00E83C9D" w:rsidRPr="00D51A16" w14:paraId="02E95456" w14:textId="77777777" w:rsidTr="002A2917">
        <w:tc>
          <w:tcPr>
            <w:tcW w:w="9520" w:type="dxa"/>
            <w:gridSpan w:val="3"/>
            <w:tcBorders>
              <w:right w:val="single" w:sz="4" w:space="0" w:color="auto"/>
            </w:tcBorders>
          </w:tcPr>
          <w:p w14:paraId="62D43B07" w14:textId="20C46DDE" w:rsidR="00E83C9D" w:rsidRPr="00D51A16" w:rsidRDefault="00E83C9D" w:rsidP="000467D0">
            <w:pPr>
              <w:numPr>
                <w:ilvl w:val="0"/>
                <w:numId w:val="10"/>
              </w:numPr>
              <w:autoSpaceDE/>
              <w:autoSpaceDN/>
              <w:adjustRightInd/>
            </w:pPr>
            <w:r w:rsidRPr="00D51A16">
              <w:t xml:space="preserve">Primary </w:t>
            </w:r>
            <w:r w:rsidR="00876B4A">
              <w:t>c</w:t>
            </w:r>
            <w:r w:rsidRPr="00D51A16">
              <w:t>ontainment</w:t>
            </w:r>
          </w:p>
        </w:tc>
      </w:tr>
      <w:tr w:rsidR="00E83C9D" w:rsidRPr="00D51A16" w14:paraId="79562659" w14:textId="77777777" w:rsidTr="002A2917">
        <w:tc>
          <w:tcPr>
            <w:tcW w:w="9520" w:type="dxa"/>
            <w:gridSpan w:val="3"/>
            <w:tcBorders>
              <w:right w:val="single" w:sz="4" w:space="0" w:color="auto"/>
            </w:tcBorders>
          </w:tcPr>
          <w:p w14:paraId="4C552415" w14:textId="2AB796D2" w:rsidR="00E83C9D" w:rsidRPr="00D51A16" w:rsidRDefault="00E83C9D" w:rsidP="000467D0">
            <w:pPr>
              <w:numPr>
                <w:ilvl w:val="0"/>
                <w:numId w:val="10"/>
              </w:numPr>
              <w:autoSpaceDE/>
              <w:autoSpaceDN/>
              <w:adjustRightInd/>
            </w:pPr>
            <w:r w:rsidRPr="00D51A16">
              <w:t xml:space="preserve">Suppression </w:t>
            </w:r>
            <w:r w:rsidR="00876B4A">
              <w:t>p</w:t>
            </w:r>
            <w:r w:rsidRPr="00D51A16">
              <w:t>ool</w:t>
            </w:r>
          </w:p>
        </w:tc>
      </w:tr>
      <w:tr w:rsidR="00E83C9D" w:rsidRPr="00D51A16" w14:paraId="161422EA" w14:textId="77777777" w:rsidTr="002A2917">
        <w:tc>
          <w:tcPr>
            <w:tcW w:w="9520" w:type="dxa"/>
            <w:gridSpan w:val="3"/>
            <w:tcBorders>
              <w:right w:val="single" w:sz="4" w:space="0" w:color="auto"/>
            </w:tcBorders>
          </w:tcPr>
          <w:p w14:paraId="790A2AAD" w14:textId="6021C077" w:rsidR="00E83C9D" w:rsidRPr="00D51A16" w:rsidRDefault="00E83C9D" w:rsidP="000467D0">
            <w:pPr>
              <w:numPr>
                <w:ilvl w:val="0"/>
                <w:numId w:val="10"/>
              </w:numPr>
              <w:autoSpaceDE/>
              <w:autoSpaceDN/>
              <w:adjustRightInd/>
            </w:pPr>
            <w:r w:rsidRPr="00D51A16">
              <w:t>S</w:t>
            </w:r>
            <w:r w:rsidR="00876B4A">
              <w:t>afety relief valve</w:t>
            </w:r>
            <w:r w:rsidRPr="00D51A16">
              <w:t>s (closed, cycling</w:t>
            </w:r>
            <w:r w:rsidR="00BC1DB2">
              <w:t>,</w:t>
            </w:r>
            <w:r w:rsidRPr="00D51A16">
              <w:t xml:space="preserve"> or stuck open?)</w:t>
            </w:r>
          </w:p>
        </w:tc>
      </w:tr>
      <w:tr w:rsidR="00E83C9D" w:rsidRPr="00D51A16" w14:paraId="2590F4AB" w14:textId="77777777" w:rsidTr="002A2917">
        <w:tc>
          <w:tcPr>
            <w:tcW w:w="9520" w:type="dxa"/>
            <w:gridSpan w:val="3"/>
            <w:tcBorders>
              <w:right w:val="single" w:sz="4" w:space="0" w:color="auto"/>
            </w:tcBorders>
          </w:tcPr>
          <w:p w14:paraId="1D8C2C6C" w14:textId="09E18EB1" w:rsidR="00E83C9D" w:rsidRPr="00D51A16" w:rsidRDefault="00E83C9D" w:rsidP="000467D0">
            <w:pPr>
              <w:numPr>
                <w:ilvl w:val="0"/>
                <w:numId w:val="10"/>
              </w:numPr>
              <w:autoSpaceDE/>
              <w:autoSpaceDN/>
              <w:adjustRightInd/>
            </w:pPr>
            <w:r w:rsidRPr="00D51A16">
              <w:t>E</w:t>
            </w:r>
            <w:r w:rsidR="00876B4A">
              <w:t>mergency operating procedure</w:t>
            </w:r>
            <w:r w:rsidRPr="00D51A16">
              <w:t xml:space="preserve">s (entered or imminent) </w:t>
            </w:r>
          </w:p>
        </w:tc>
      </w:tr>
      <w:tr w:rsidR="00E83C9D" w:rsidRPr="00D51A16" w14:paraId="3760F9BD" w14:textId="77777777" w:rsidTr="002A2917">
        <w:tc>
          <w:tcPr>
            <w:tcW w:w="9520" w:type="dxa"/>
            <w:gridSpan w:val="3"/>
            <w:tcBorders>
              <w:right w:val="single" w:sz="4" w:space="0" w:color="auto"/>
            </w:tcBorders>
          </w:tcPr>
          <w:p w14:paraId="4506F7E6" w14:textId="2D2BE0A3" w:rsidR="00E83C9D" w:rsidRPr="00D51A16" w:rsidRDefault="00E83C9D" w:rsidP="000467D0">
            <w:pPr>
              <w:numPr>
                <w:ilvl w:val="0"/>
                <w:numId w:val="10"/>
              </w:numPr>
              <w:autoSpaceDE/>
              <w:autoSpaceDN/>
              <w:adjustRightInd/>
            </w:pPr>
            <w:r w:rsidRPr="00D51A16">
              <w:t>E</w:t>
            </w:r>
            <w:r w:rsidR="00876B4A">
              <w:t>mergency action level</w:t>
            </w:r>
            <w:r w:rsidRPr="00D51A16">
              <w:t>s (declared or imminent, time entered/exited)</w:t>
            </w:r>
          </w:p>
        </w:tc>
      </w:tr>
      <w:tr w:rsidR="00E83C9D" w:rsidRPr="00D51A16" w14:paraId="6D0BDA66" w14:textId="77777777" w:rsidTr="002A2917">
        <w:tc>
          <w:tcPr>
            <w:tcW w:w="9520" w:type="dxa"/>
            <w:gridSpan w:val="3"/>
            <w:tcBorders>
              <w:right w:val="single" w:sz="4" w:space="0" w:color="auto"/>
            </w:tcBorders>
          </w:tcPr>
          <w:p w14:paraId="1E599091" w14:textId="79FCAC84" w:rsidR="00E83C9D" w:rsidRPr="00D51A16" w:rsidRDefault="00E83C9D" w:rsidP="006173B6">
            <w:pPr>
              <w:numPr>
                <w:ilvl w:val="0"/>
                <w:numId w:val="10"/>
              </w:numPr>
              <w:autoSpaceDE/>
              <w:autoSpaceDN/>
              <w:adjustRightInd/>
            </w:pPr>
            <w:r w:rsidRPr="00D51A16">
              <w:t xml:space="preserve">Radioactive release (none, occurred </w:t>
            </w:r>
            <w:r w:rsidR="006173B6">
              <w:t>and</w:t>
            </w:r>
            <w:r w:rsidR="006173B6" w:rsidRPr="00D51A16">
              <w:t xml:space="preserve"> </w:t>
            </w:r>
            <w:r w:rsidRPr="00D51A16">
              <w:t>terminated, ongoing or imminent?)</w:t>
            </w:r>
          </w:p>
        </w:tc>
      </w:tr>
      <w:tr w:rsidR="00E83C9D" w:rsidRPr="00D51A16" w14:paraId="273A955A" w14:textId="77777777" w:rsidTr="002A2917">
        <w:tc>
          <w:tcPr>
            <w:tcW w:w="9520" w:type="dxa"/>
            <w:gridSpan w:val="3"/>
            <w:tcBorders>
              <w:right w:val="single" w:sz="4" w:space="0" w:color="auto"/>
            </w:tcBorders>
          </w:tcPr>
          <w:p w14:paraId="7AC65F15" w14:textId="77777777" w:rsidR="00E83C9D" w:rsidRPr="00D51A16" w:rsidRDefault="00E83C9D" w:rsidP="000467D0">
            <w:pPr>
              <w:numPr>
                <w:ilvl w:val="0"/>
                <w:numId w:val="10"/>
              </w:numPr>
              <w:autoSpaceDE/>
              <w:autoSpaceDN/>
              <w:adjustRightInd/>
            </w:pPr>
            <w:r w:rsidRPr="00D51A16">
              <w:t>Effect on other unit(s)</w:t>
            </w:r>
          </w:p>
        </w:tc>
      </w:tr>
      <w:tr w:rsidR="00E83C9D" w:rsidRPr="00D51A16" w14:paraId="11F2B16A" w14:textId="77777777" w:rsidTr="002A2917">
        <w:tc>
          <w:tcPr>
            <w:tcW w:w="9520" w:type="dxa"/>
            <w:gridSpan w:val="3"/>
            <w:tcBorders>
              <w:bottom w:val="single" w:sz="4" w:space="0" w:color="auto"/>
              <w:right w:val="single" w:sz="4" w:space="0" w:color="auto"/>
            </w:tcBorders>
          </w:tcPr>
          <w:p w14:paraId="0D8066C1" w14:textId="77777777" w:rsidR="00E83C9D" w:rsidRPr="00D51A16" w:rsidRDefault="00E83C9D" w:rsidP="000467D0">
            <w:pPr>
              <w:numPr>
                <w:ilvl w:val="0"/>
                <w:numId w:val="10"/>
              </w:numPr>
              <w:autoSpaceDE/>
              <w:autoSpaceDN/>
              <w:adjustRightInd/>
            </w:pPr>
            <w:r w:rsidRPr="00D51A16">
              <w:t>Security event (threat, damage)</w:t>
            </w:r>
          </w:p>
        </w:tc>
      </w:tr>
      <w:tr w:rsidR="00E83C9D" w:rsidRPr="00D51A16" w14:paraId="06376BDC" w14:textId="77777777" w:rsidTr="002A2917">
        <w:tc>
          <w:tcPr>
            <w:tcW w:w="9520" w:type="dxa"/>
            <w:gridSpan w:val="3"/>
            <w:tcBorders>
              <w:top w:val="single" w:sz="4" w:space="0" w:color="auto"/>
            </w:tcBorders>
          </w:tcPr>
          <w:p w14:paraId="268CE4EF" w14:textId="6D73401B" w:rsidR="00E83C9D" w:rsidRPr="00BF707A" w:rsidRDefault="00E83C9D" w:rsidP="00F86997">
            <w:pPr>
              <w:spacing w:before="220"/>
              <w:rPr>
                <w:u w:val="single"/>
              </w:rPr>
            </w:pPr>
            <w:r w:rsidRPr="00BF707A">
              <w:rPr>
                <w:u w:val="single"/>
              </w:rPr>
              <w:t>Short</w:t>
            </w:r>
            <w:r w:rsidR="00DD3B6D">
              <w:rPr>
                <w:u w:val="single"/>
              </w:rPr>
              <w:t>-</w:t>
            </w:r>
            <w:r w:rsidRPr="00BF707A">
              <w:rPr>
                <w:u w:val="single"/>
              </w:rPr>
              <w:t>Term Considerations</w:t>
            </w:r>
          </w:p>
        </w:tc>
      </w:tr>
      <w:tr w:rsidR="00E83C9D" w:rsidRPr="00D51A16" w14:paraId="63B6AFCB" w14:textId="77777777" w:rsidTr="002A2917">
        <w:tc>
          <w:tcPr>
            <w:tcW w:w="9520" w:type="dxa"/>
            <w:gridSpan w:val="3"/>
          </w:tcPr>
          <w:p w14:paraId="173191E5" w14:textId="573A7D45" w:rsidR="00E83C9D" w:rsidRPr="00D51A16" w:rsidRDefault="00E83C9D" w:rsidP="000467D0">
            <w:pPr>
              <w:numPr>
                <w:ilvl w:val="0"/>
                <w:numId w:val="11"/>
              </w:numPr>
              <w:autoSpaceDE/>
              <w:autoSpaceDN/>
              <w:adjustRightInd/>
            </w:pPr>
            <w:r w:rsidRPr="00D51A16">
              <w:t xml:space="preserve">Fuel </w:t>
            </w:r>
            <w:proofErr w:type="gramStart"/>
            <w:r w:rsidR="00876B4A">
              <w:t>c</w:t>
            </w:r>
            <w:r w:rsidRPr="00D51A16">
              <w:t>lad</w:t>
            </w:r>
            <w:proofErr w:type="gramEnd"/>
            <w:r w:rsidRPr="00D51A16">
              <w:t xml:space="preserve">, </w:t>
            </w:r>
            <w:r w:rsidR="00876B4A">
              <w:t>r</w:t>
            </w:r>
            <w:r w:rsidRPr="00D51A16">
              <w:t xml:space="preserve">eactor </w:t>
            </w:r>
            <w:r w:rsidR="00876B4A">
              <w:t>c</w:t>
            </w:r>
            <w:r w:rsidRPr="00D51A16">
              <w:t xml:space="preserve">oolant </w:t>
            </w:r>
            <w:r w:rsidR="00876B4A">
              <w:t>s</w:t>
            </w:r>
            <w:r w:rsidRPr="00D51A16">
              <w:t xml:space="preserve">ystem, and </w:t>
            </w:r>
            <w:r w:rsidR="00876B4A">
              <w:t>p</w:t>
            </w:r>
            <w:r w:rsidRPr="00D51A16">
              <w:t xml:space="preserve">rimary and </w:t>
            </w:r>
            <w:r w:rsidR="00876B4A">
              <w:t>s</w:t>
            </w:r>
            <w:r w:rsidRPr="00D51A16">
              <w:t xml:space="preserve">econdary </w:t>
            </w:r>
            <w:r w:rsidR="00876B4A">
              <w:t>c</w:t>
            </w:r>
            <w:r w:rsidRPr="00D51A16">
              <w:t>ontainment</w:t>
            </w:r>
          </w:p>
        </w:tc>
      </w:tr>
      <w:tr w:rsidR="00E83C9D" w:rsidRPr="00D51A16" w14:paraId="2225F3DF" w14:textId="77777777" w:rsidTr="002A2917">
        <w:tc>
          <w:tcPr>
            <w:tcW w:w="9520" w:type="dxa"/>
            <w:gridSpan w:val="3"/>
          </w:tcPr>
          <w:p w14:paraId="7282E206" w14:textId="7CCFD02E" w:rsidR="00E83C9D" w:rsidRPr="00D51A16" w:rsidRDefault="00E83C9D" w:rsidP="000467D0">
            <w:pPr>
              <w:numPr>
                <w:ilvl w:val="0"/>
                <w:numId w:val="11"/>
              </w:numPr>
              <w:autoSpaceDE/>
              <w:autoSpaceDN/>
              <w:adjustRightInd/>
            </w:pPr>
            <w:r w:rsidRPr="00D51A16">
              <w:t>Tech</w:t>
            </w:r>
            <w:r w:rsidR="00876B4A">
              <w:t>nical</w:t>
            </w:r>
            <w:r w:rsidRPr="00D51A16">
              <w:t xml:space="preserve"> </w:t>
            </w:r>
            <w:r w:rsidR="00876B4A">
              <w:t>s</w:t>
            </w:r>
            <w:r w:rsidRPr="00D51A16">
              <w:t>pec</w:t>
            </w:r>
            <w:r w:rsidR="00876B4A">
              <w:t>ification</w:t>
            </w:r>
            <w:r w:rsidRPr="00D51A16">
              <w:t xml:space="preserve"> </w:t>
            </w:r>
            <w:r w:rsidR="00876B4A">
              <w:t>s</w:t>
            </w:r>
            <w:r w:rsidRPr="00D51A16">
              <w:t xml:space="preserve">afety </w:t>
            </w:r>
            <w:r w:rsidR="00876B4A">
              <w:t>l</w:t>
            </w:r>
            <w:r w:rsidRPr="00D51A16">
              <w:t>imits</w:t>
            </w:r>
          </w:p>
        </w:tc>
      </w:tr>
      <w:tr w:rsidR="00E83C9D" w:rsidRPr="00D51A16" w14:paraId="77222013" w14:textId="77777777" w:rsidTr="002A2917">
        <w:tc>
          <w:tcPr>
            <w:tcW w:w="9520" w:type="dxa"/>
            <w:gridSpan w:val="3"/>
          </w:tcPr>
          <w:p w14:paraId="250976DF" w14:textId="4B726926" w:rsidR="00E83C9D" w:rsidRPr="00D51A16" w:rsidRDefault="00E83C9D" w:rsidP="000467D0">
            <w:pPr>
              <w:numPr>
                <w:ilvl w:val="0"/>
                <w:numId w:val="11"/>
              </w:numPr>
              <w:autoSpaceDE/>
              <w:autoSpaceDN/>
              <w:adjustRightInd/>
            </w:pPr>
            <w:r w:rsidRPr="00D51A16">
              <w:t xml:space="preserve">Electrical </w:t>
            </w:r>
            <w:r w:rsidR="00876B4A">
              <w:t>p</w:t>
            </w:r>
            <w:r w:rsidRPr="00D51A16">
              <w:t>ower</w:t>
            </w:r>
          </w:p>
        </w:tc>
      </w:tr>
      <w:tr w:rsidR="00E83C9D" w:rsidRPr="00D51A16" w14:paraId="65D58E28" w14:textId="77777777" w:rsidTr="002A2917">
        <w:tc>
          <w:tcPr>
            <w:tcW w:w="9520" w:type="dxa"/>
            <w:gridSpan w:val="3"/>
          </w:tcPr>
          <w:p w14:paraId="73357BA6" w14:textId="3E6FE982" w:rsidR="00E83C9D" w:rsidRPr="00D51A16" w:rsidRDefault="00E83C9D" w:rsidP="000467D0">
            <w:pPr>
              <w:numPr>
                <w:ilvl w:val="0"/>
                <w:numId w:val="11"/>
              </w:numPr>
              <w:autoSpaceDE/>
              <w:autoSpaceDN/>
              <w:adjustRightInd/>
            </w:pPr>
            <w:r w:rsidRPr="00D51A16">
              <w:t>E</w:t>
            </w:r>
            <w:r w:rsidR="00876B4A">
              <w:t xml:space="preserve">mergency </w:t>
            </w:r>
            <w:r w:rsidR="00D64F42">
              <w:t>a</w:t>
            </w:r>
            <w:r w:rsidR="00876B4A">
              <w:t xml:space="preserve">ction </w:t>
            </w:r>
            <w:r w:rsidR="00D64F42">
              <w:t>l</w:t>
            </w:r>
            <w:r w:rsidR="00876B4A">
              <w:t>evel</w:t>
            </w:r>
            <w:r w:rsidRPr="00D51A16">
              <w:t xml:space="preserve"> progression path</w:t>
            </w:r>
          </w:p>
        </w:tc>
      </w:tr>
      <w:tr w:rsidR="00E83C9D" w:rsidRPr="00D51A16" w14:paraId="5082A1C8" w14:textId="77777777" w:rsidTr="002A2917">
        <w:tc>
          <w:tcPr>
            <w:tcW w:w="9520" w:type="dxa"/>
            <w:gridSpan w:val="3"/>
          </w:tcPr>
          <w:p w14:paraId="4CBB824D" w14:textId="285183D9" w:rsidR="00E83C9D" w:rsidRPr="00D51A16" w:rsidRDefault="00E83C9D" w:rsidP="000467D0">
            <w:pPr>
              <w:numPr>
                <w:ilvl w:val="0"/>
                <w:numId w:val="11"/>
              </w:numPr>
              <w:autoSpaceDE/>
              <w:autoSpaceDN/>
              <w:adjustRightInd/>
            </w:pPr>
            <w:r w:rsidRPr="00D51A16">
              <w:t>Safety</w:t>
            </w:r>
            <w:r w:rsidR="00DD3B6D">
              <w:t>-r</w:t>
            </w:r>
            <w:r w:rsidRPr="00D51A16">
              <w:t xml:space="preserve">elated </w:t>
            </w:r>
            <w:r w:rsidR="00DD3B6D">
              <w:t>e</w:t>
            </w:r>
            <w:r w:rsidRPr="00D51A16">
              <w:t>quipment out of service or failed to actuate</w:t>
            </w:r>
          </w:p>
        </w:tc>
      </w:tr>
      <w:tr w:rsidR="00E83C9D" w:rsidRPr="00D51A16" w14:paraId="1DA8F165" w14:textId="77777777" w:rsidTr="002A2917">
        <w:tc>
          <w:tcPr>
            <w:tcW w:w="9520" w:type="dxa"/>
            <w:gridSpan w:val="3"/>
          </w:tcPr>
          <w:p w14:paraId="3E855F61" w14:textId="73114032" w:rsidR="00E83C9D" w:rsidRPr="00D51A16" w:rsidRDefault="00E83C9D" w:rsidP="000467D0">
            <w:pPr>
              <w:numPr>
                <w:ilvl w:val="0"/>
                <w:numId w:val="11"/>
              </w:numPr>
              <w:autoSpaceDE/>
              <w:autoSpaceDN/>
              <w:adjustRightInd/>
            </w:pPr>
            <w:r w:rsidRPr="00D51A16">
              <w:t xml:space="preserve">Support systems for </w:t>
            </w:r>
            <w:r w:rsidR="00DD3B6D">
              <w:t>s</w:t>
            </w:r>
            <w:r w:rsidRPr="00D51A16">
              <w:t>afety</w:t>
            </w:r>
            <w:r w:rsidR="00DD3B6D">
              <w:t>-r</w:t>
            </w:r>
            <w:r w:rsidRPr="00D51A16">
              <w:t xml:space="preserve">elated </w:t>
            </w:r>
            <w:r w:rsidR="00DD3B6D">
              <w:t>e</w:t>
            </w:r>
            <w:r w:rsidRPr="00D51A16">
              <w:t>quipment functioning</w:t>
            </w:r>
          </w:p>
        </w:tc>
      </w:tr>
      <w:tr w:rsidR="00E83C9D" w:rsidRPr="00D51A16" w14:paraId="69C26C11" w14:textId="77777777" w:rsidTr="002A2917">
        <w:tc>
          <w:tcPr>
            <w:tcW w:w="9520" w:type="dxa"/>
            <w:gridSpan w:val="3"/>
          </w:tcPr>
          <w:p w14:paraId="75416B68" w14:textId="77D8B9A5" w:rsidR="00E83C9D" w:rsidRPr="00D51A16" w:rsidRDefault="00E83C9D" w:rsidP="000467D0">
            <w:pPr>
              <w:numPr>
                <w:ilvl w:val="0"/>
                <w:numId w:val="11"/>
              </w:numPr>
              <w:autoSpaceDE/>
              <w:autoSpaceDN/>
              <w:adjustRightInd/>
            </w:pPr>
            <w:r w:rsidRPr="00D51A16">
              <w:t xml:space="preserve">What are the </w:t>
            </w:r>
            <w:r w:rsidR="00552DB3">
              <w:t>l</w:t>
            </w:r>
            <w:r w:rsidRPr="00D51A16">
              <w:t>icensee’s priorities</w:t>
            </w:r>
            <w:r w:rsidR="00DD3B6D">
              <w:t>?</w:t>
            </w:r>
            <w:r w:rsidRPr="00D51A16">
              <w:t xml:space="preserve"> </w:t>
            </w:r>
          </w:p>
        </w:tc>
      </w:tr>
      <w:tr w:rsidR="00E83C9D" w:rsidRPr="00D51A16" w14:paraId="612939BE" w14:textId="77777777" w:rsidTr="002A2917">
        <w:tc>
          <w:tcPr>
            <w:tcW w:w="9520" w:type="dxa"/>
            <w:gridSpan w:val="3"/>
          </w:tcPr>
          <w:p w14:paraId="62B8A89B" w14:textId="5056D5F8" w:rsidR="00E83C9D" w:rsidRPr="00D51A16" w:rsidRDefault="00E83C9D" w:rsidP="000467D0">
            <w:pPr>
              <w:numPr>
                <w:ilvl w:val="0"/>
                <w:numId w:val="11"/>
              </w:numPr>
              <w:autoSpaceDE/>
              <w:autoSpaceDN/>
              <w:adjustRightInd/>
            </w:pPr>
            <w:r w:rsidRPr="00D51A16">
              <w:t xml:space="preserve">Operator </w:t>
            </w:r>
            <w:r w:rsidR="00552DB3">
              <w:t>r</w:t>
            </w:r>
            <w:r w:rsidRPr="00D51A16">
              <w:t>esponse in accordance with procedures</w:t>
            </w:r>
          </w:p>
        </w:tc>
      </w:tr>
      <w:tr w:rsidR="00E83C9D" w:rsidRPr="00D51A16" w14:paraId="5DE31785" w14:textId="77777777" w:rsidTr="002A2917">
        <w:tc>
          <w:tcPr>
            <w:tcW w:w="9520" w:type="dxa"/>
            <w:gridSpan w:val="3"/>
          </w:tcPr>
          <w:p w14:paraId="05991C66" w14:textId="62E574EB" w:rsidR="00E83C9D" w:rsidRPr="00D51A16" w:rsidRDefault="00E83C9D" w:rsidP="000467D0">
            <w:pPr>
              <w:numPr>
                <w:ilvl w:val="0"/>
                <w:numId w:val="11"/>
              </w:numPr>
              <w:autoSpaceDE/>
              <w:autoSpaceDN/>
              <w:adjustRightInd/>
            </w:pPr>
            <w:r w:rsidRPr="00D51A16">
              <w:t xml:space="preserve">Licensee notifications to the state, locals, and </w:t>
            </w:r>
            <w:r w:rsidR="00B263AC">
              <w:t xml:space="preserve">the </w:t>
            </w:r>
            <w:r w:rsidRPr="00D51A16">
              <w:t xml:space="preserve">NRC </w:t>
            </w:r>
          </w:p>
        </w:tc>
      </w:tr>
      <w:tr w:rsidR="00E83C9D" w:rsidRPr="00D51A16" w14:paraId="5F23E279" w14:textId="77777777" w:rsidTr="002A2917">
        <w:tc>
          <w:tcPr>
            <w:tcW w:w="9520" w:type="dxa"/>
            <w:gridSpan w:val="3"/>
          </w:tcPr>
          <w:p w14:paraId="6C0A386F" w14:textId="2E5B5BA5" w:rsidR="00E83C9D" w:rsidRPr="00D51A16" w:rsidRDefault="00E83C9D" w:rsidP="000467D0">
            <w:pPr>
              <w:numPr>
                <w:ilvl w:val="0"/>
                <w:numId w:val="11"/>
              </w:numPr>
              <w:autoSpaceDE/>
              <w:autoSpaceDN/>
              <w:adjustRightInd/>
            </w:pPr>
            <w:r w:rsidRPr="00D51A16">
              <w:t xml:space="preserve">Communicate safety concerns to </w:t>
            </w:r>
            <w:r w:rsidR="00B263AC">
              <w:t xml:space="preserve">the </w:t>
            </w:r>
            <w:r w:rsidRPr="00D51A16">
              <w:t xml:space="preserve">NRC and </w:t>
            </w:r>
            <w:r w:rsidR="00552DB3">
              <w:t>l</w:t>
            </w:r>
            <w:r w:rsidRPr="00D51A16">
              <w:t>icensee management</w:t>
            </w:r>
          </w:p>
        </w:tc>
      </w:tr>
      <w:tr w:rsidR="00E83C9D" w:rsidRPr="00D51A16" w14:paraId="607DE4B5" w14:textId="77777777" w:rsidTr="002A2917">
        <w:tc>
          <w:tcPr>
            <w:tcW w:w="9520" w:type="dxa"/>
            <w:gridSpan w:val="3"/>
          </w:tcPr>
          <w:p w14:paraId="7EB42860" w14:textId="77777777" w:rsidR="00E83C9D" w:rsidRPr="00D51A16" w:rsidRDefault="00E83C9D" w:rsidP="000467D0">
            <w:pPr>
              <w:numPr>
                <w:ilvl w:val="0"/>
                <w:numId w:val="11"/>
              </w:numPr>
              <w:autoSpaceDE/>
              <w:autoSpaceDN/>
              <w:adjustRightInd/>
            </w:pPr>
            <w:r w:rsidRPr="00D51A16">
              <w:t>Personnel injuries, contaminations, or overexposures</w:t>
            </w:r>
          </w:p>
        </w:tc>
      </w:tr>
      <w:tr w:rsidR="00E83C9D" w:rsidRPr="00D51A16" w14:paraId="39D07A9D" w14:textId="77777777" w:rsidTr="002A2917">
        <w:tc>
          <w:tcPr>
            <w:tcW w:w="9520" w:type="dxa"/>
            <w:gridSpan w:val="3"/>
          </w:tcPr>
          <w:p w14:paraId="58BBDB14" w14:textId="77777777" w:rsidR="00E83C9D" w:rsidRPr="00D51A16" w:rsidRDefault="00E83C9D" w:rsidP="000467D0">
            <w:pPr>
              <w:numPr>
                <w:ilvl w:val="0"/>
                <w:numId w:val="11"/>
              </w:numPr>
              <w:autoSpaceDE/>
              <w:autoSpaceDN/>
              <w:adjustRightInd/>
            </w:pPr>
            <w:r w:rsidRPr="00D51A16">
              <w:t xml:space="preserve">Additional support or relief needed to continue to monitor the event </w:t>
            </w:r>
          </w:p>
        </w:tc>
      </w:tr>
    </w:tbl>
    <w:p w14:paraId="598AA3C2" w14:textId="77777777" w:rsidR="007C3C17" w:rsidRPr="00696344" w:rsidRDefault="007C3C17" w:rsidP="001D3873"/>
    <w:p w14:paraId="3EBF92D5" w14:textId="7AD6E634" w:rsidR="00696344" w:rsidRPr="00696344" w:rsidRDefault="00696344" w:rsidP="001D3873">
      <w:r w:rsidRPr="00696344">
        <w:br w:type="page"/>
      </w:r>
    </w:p>
    <w:p w14:paraId="1301E73D" w14:textId="5670C1F4" w:rsidR="00E83C9D" w:rsidRPr="00D51A16" w:rsidRDefault="00E83C9D" w:rsidP="00696344">
      <w:pPr>
        <w:pStyle w:val="BodyText"/>
        <w:jc w:val="center"/>
        <w:outlineLvl w:val="1"/>
      </w:pPr>
      <w:r w:rsidRPr="00D51A16">
        <w:lastRenderedPageBreak/>
        <w:t>Post</w:t>
      </w:r>
      <w:r w:rsidR="00D601D6">
        <w:t xml:space="preserve"> T</w:t>
      </w:r>
      <w:r w:rsidRPr="00D51A16">
        <w:t>ransient Response</w:t>
      </w:r>
    </w:p>
    <w:p w14:paraId="4B10BB4B" w14:textId="77777777" w:rsidR="00E83C9D" w:rsidRPr="00D51A16" w:rsidRDefault="00E83C9D" w:rsidP="001D3873">
      <w:pPr>
        <w:tabs>
          <w:tab w:val="left" w:pos="274"/>
          <w:tab w:val="left" w:pos="806"/>
          <w:tab w:val="left" w:pos="1440"/>
          <w:tab w:val="left" w:pos="2074"/>
          <w:tab w:val="left" w:pos="2707"/>
        </w:tabs>
        <w:jc w:val="center"/>
      </w:pPr>
    </w:p>
    <w:tbl>
      <w:tblPr>
        <w:tblStyle w:val="TableGrid"/>
        <w:tblpPr w:leftFromText="180" w:rightFromText="180" w:vertAnchor="page" w:horzAnchor="margin" w:tblpY="1966"/>
        <w:tblW w:w="0" w:type="auto"/>
        <w:tblCellMar>
          <w:top w:w="43" w:type="dxa"/>
          <w:left w:w="115" w:type="dxa"/>
          <w:bottom w:w="43" w:type="dxa"/>
          <w:right w:w="115" w:type="dxa"/>
        </w:tblCellMar>
        <w:tblLook w:val="01E0" w:firstRow="1" w:lastRow="1" w:firstColumn="1" w:lastColumn="1" w:noHBand="0" w:noVBand="0"/>
      </w:tblPr>
      <w:tblGrid>
        <w:gridCol w:w="9350"/>
      </w:tblGrid>
      <w:tr w:rsidR="00E83C9D" w:rsidRPr="00D51A16" w14:paraId="55582C91" w14:textId="77777777" w:rsidTr="002A2917">
        <w:tc>
          <w:tcPr>
            <w:tcW w:w="9576" w:type="dxa"/>
          </w:tcPr>
          <w:p w14:paraId="5BEE058F" w14:textId="1535904B" w:rsidR="00E83C9D" w:rsidRPr="00BF707A" w:rsidRDefault="00E83C9D" w:rsidP="001D3873">
            <w:pPr>
              <w:rPr>
                <w:u w:val="single"/>
              </w:rPr>
            </w:pPr>
            <w:r w:rsidRPr="00BF707A">
              <w:rPr>
                <w:u w:val="single"/>
              </w:rPr>
              <w:t>Event Follow</w:t>
            </w:r>
            <w:r w:rsidR="00D1779A">
              <w:rPr>
                <w:u w:val="single"/>
              </w:rPr>
              <w:t>-</w:t>
            </w:r>
            <w:r w:rsidRPr="00BF707A">
              <w:rPr>
                <w:u w:val="single"/>
              </w:rPr>
              <w:t>up</w:t>
            </w:r>
          </w:p>
        </w:tc>
      </w:tr>
      <w:tr w:rsidR="00E83C9D" w:rsidRPr="00D51A16" w14:paraId="0BA0589D" w14:textId="77777777" w:rsidTr="002A2917">
        <w:tc>
          <w:tcPr>
            <w:tcW w:w="9576" w:type="dxa"/>
          </w:tcPr>
          <w:p w14:paraId="32B2ACEA" w14:textId="09CF81F4" w:rsidR="00E83C9D" w:rsidRPr="00D51A16" w:rsidRDefault="00E83C9D" w:rsidP="00D601D6">
            <w:r w:rsidRPr="00D51A16">
              <w:t>Provide information to the P</w:t>
            </w:r>
            <w:r w:rsidR="00D601D6">
              <w:t xml:space="preserve">ublic Affairs </w:t>
            </w:r>
            <w:r w:rsidRPr="00D51A16">
              <w:t xml:space="preserve">and </w:t>
            </w:r>
            <w:r w:rsidR="00F77714">
              <w:t>S</w:t>
            </w:r>
            <w:r w:rsidR="001B3C94">
              <w:t>tate liaison officers</w:t>
            </w:r>
            <w:r w:rsidRPr="00D51A16">
              <w:t xml:space="preserve"> </w:t>
            </w:r>
            <w:r w:rsidR="00F77714">
              <w:t>about</w:t>
            </w:r>
            <w:r w:rsidRPr="00D51A16">
              <w:t xml:space="preserve"> the event.</w:t>
            </w:r>
          </w:p>
        </w:tc>
      </w:tr>
      <w:tr w:rsidR="00E83C9D" w:rsidRPr="00D51A16" w14:paraId="0357EB08" w14:textId="77777777" w:rsidTr="002A2917">
        <w:tc>
          <w:tcPr>
            <w:tcW w:w="9576" w:type="dxa"/>
          </w:tcPr>
          <w:p w14:paraId="21743D14" w14:textId="09339EA3" w:rsidR="00E83C9D" w:rsidRPr="00D51A16" w:rsidRDefault="00E83C9D" w:rsidP="009821EA">
            <w:r w:rsidRPr="00D51A16">
              <w:t xml:space="preserve">Implement </w:t>
            </w:r>
            <w:r w:rsidR="009821EA" w:rsidRPr="00D51A16">
              <w:t>IP</w:t>
            </w:r>
            <w:r w:rsidR="009821EA">
              <w:t> </w:t>
            </w:r>
            <w:r w:rsidRPr="00D51A16">
              <w:t>71153, “Follow</w:t>
            </w:r>
            <w:r w:rsidR="00D1779A">
              <w:t>-</w:t>
            </w:r>
            <w:r w:rsidRPr="00D51A16">
              <w:t>up of Events and Notices of Enforcement Discretion</w:t>
            </w:r>
            <w:r w:rsidR="00D64F42">
              <w:t>.</w:t>
            </w:r>
            <w:r w:rsidRPr="00D51A16">
              <w:t>”</w:t>
            </w:r>
          </w:p>
        </w:tc>
      </w:tr>
      <w:tr w:rsidR="00E83C9D" w:rsidRPr="00D51A16" w14:paraId="5BE9BCBF" w14:textId="77777777" w:rsidTr="002A2917">
        <w:tc>
          <w:tcPr>
            <w:tcW w:w="9576" w:type="dxa"/>
          </w:tcPr>
          <w:p w14:paraId="5EE03F50" w14:textId="0F8E7595" w:rsidR="00E83C9D" w:rsidRPr="00D51A16" w:rsidRDefault="00E83C9D" w:rsidP="001D3873">
            <w:r w:rsidRPr="00D51A16">
              <w:t xml:space="preserve">Confirm the licensee properly classified the event and timely notified </w:t>
            </w:r>
            <w:r w:rsidR="00EC1DC3">
              <w:t>the S</w:t>
            </w:r>
            <w:r w:rsidRPr="00D51A16">
              <w:t>tate, local</w:t>
            </w:r>
            <w:r w:rsidR="00C66388">
              <w:t xml:space="preserve"> official</w:t>
            </w:r>
            <w:r w:rsidRPr="00D51A16">
              <w:t xml:space="preserve">s, and </w:t>
            </w:r>
            <w:r w:rsidR="00B263AC">
              <w:t xml:space="preserve">the </w:t>
            </w:r>
            <w:r w:rsidRPr="00D51A16">
              <w:t>NRC</w:t>
            </w:r>
            <w:r w:rsidR="00D64F42">
              <w:t>.</w:t>
            </w:r>
          </w:p>
        </w:tc>
      </w:tr>
      <w:tr w:rsidR="00E83C9D" w:rsidRPr="00D51A16" w14:paraId="2363C618" w14:textId="77777777" w:rsidTr="002A2917">
        <w:tc>
          <w:tcPr>
            <w:tcW w:w="9576" w:type="dxa"/>
          </w:tcPr>
          <w:p w14:paraId="30FADFAD" w14:textId="56A1454F" w:rsidR="00E83C9D" w:rsidRPr="00D51A16" w:rsidRDefault="00E83C9D" w:rsidP="001D3873">
            <w:r w:rsidRPr="00D51A16">
              <w:t xml:space="preserve">Review </w:t>
            </w:r>
            <w:r w:rsidR="004C66C4">
              <w:t>e</w:t>
            </w:r>
            <w:r w:rsidRPr="00D51A16">
              <w:t xml:space="preserve">vent </w:t>
            </w:r>
            <w:r w:rsidR="004C66C4">
              <w:t>n</w:t>
            </w:r>
            <w:r w:rsidRPr="00D51A16">
              <w:t>otification</w:t>
            </w:r>
            <w:r w:rsidR="00D64F42">
              <w:t>.</w:t>
            </w:r>
            <w:r w:rsidRPr="00D51A16">
              <w:t xml:space="preserve"> </w:t>
            </w:r>
          </w:p>
        </w:tc>
      </w:tr>
      <w:tr w:rsidR="00E83C9D" w:rsidRPr="00D51A16" w14:paraId="0830FD50" w14:textId="77777777" w:rsidTr="002A2917">
        <w:trPr>
          <w:trHeight w:val="118"/>
        </w:trPr>
        <w:tc>
          <w:tcPr>
            <w:tcW w:w="9576" w:type="dxa"/>
          </w:tcPr>
          <w:p w14:paraId="45B33CD1" w14:textId="0C04C97A" w:rsidR="00E83C9D" w:rsidRPr="00D51A16" w:rsidRDefault="00E83C9D" w:rsidP="001D3873">
            <w:r w:rsidRPr="00D51A16">
              <w:t>Collect alarm data printouts</w:t>
            </w:r>
            <w:r w:rsidR="00D64F42">
              <w:t>.</w:t>
            </w:r>
          </w:p>
        </w:tc>
      </w:tr>
      <w:tr w:rsidR="00E83C9D" w:rsidRPr="00D51A16" w14:paraId="7AC965AC" w14:textId="77777777" w:rsidTr="002A2917">
        <w:tc>
          <w:tcPr>
            <w:tcW w:w="9576" w:type="dxa"/>
          </w:tcPr>
          <w:p w14:paraId="5A72A24E" w14:textId="74D4988F" w:rsidR="00E83C9D" w:rsidRPr="00D51A16" w:rsidRDefault="00E83C9D" w:rsidP="001D3873">
            <w:r w:rsidRPr="00D51A16">
              <w:t>Obtain and review sequence of event recorders</w:t>
            </w:r>
            <w:r w:rsidR="00D64F42">
              <w:t>.</w:t>
            </w:r>
          </w:p>
        </w:tc>
      </w:tr>
      <w:tr w:rsidR="00E83C9D" w:rsidRPr="00D51A16" w14:paraId="28FCB32C" w14:textId="77777777" w:rsidTr="002A2917">
        <w:tc>
          <w:tcPr>
            <w:tcW w:w="9576" w:type="dxa"/>
          </w:tcPr>
          <w:p w14:paraId="1B4E6170" w14:textId="3B7A76CC" w:rsidR="00E83C9D" w:rsidRPr="00D51A16" w:rsidRDefault="00E83C9D" w:rsidP="009821EA">
            <w:r w:rsidRPr="00D51A16">
              <w:t xml:space="preserve">Provide necessary information to the region in support of </w:t>
            </w:r>
            <w:r w:rsidR="00C66388">
              <w:t>the determination under Management Directive </w:t>
            </w:r>
            <w:r w:rsidR="009821EA">
              <w:t>8.3</w:t>
            </w:r>
            <w:r w:rsidR="00C66388">
              <w:t xml:space="preserve">, </w:t>
            </w:r>
            <w:r w:rsidR="00C66388" w:rsidRPr="002B596C">
              <w:t>“</w:t>
            </w:r>
            <w:hyperlink r:id="rId20" w:history="1">
              <w:r w:rsidR="00C66388" w:rsidRPr="008F11B0">
                <w:t>NRC Incident Investigation Program</w:t>
              </w:r>
            </w:hyperlink>
            <w:r w:rsidRPr="00D51A16">
              <w:t>.</w:t>
            </w:r>
            <w:r w:rsidR="00C66388">
              <w:t>”</w:t>
            </w:r>
          </w:p>
        </w:tc>
      </w:tr>
      <w:tr w:rsidR="00E83C9D" w:rsidRPr="00D51A16" w14:paraId="1B4AD99A" w14:textId="77777777" w:rsidTr="002A2917">
        <w:tc>
          <w:tcPr>
            <w:tcW w:w="9576" w:type="dxa"/>
          </w:tcPr>
          <w:p w14:paraId="01725C48" w14:textId="5259523D" w:rsidR="00E83C9D" w:rsidRPr="00D51A16" w:rsidRDefault="00E83C9D" w:rsidP="001D3873">
            <w:r w:rsidRPr="00D51A16">
              <w:t xml:space="preserve">Perform </w:t>
            </w:r>
            <w:r w:rsidR="001B3C94">
              <w:t>c</w:t>
            </w:r>
            <w:r w:rsidRPr="00D51A16">
              <w:t xml:space="preserve">ontrol </w:t>
            </w:r>
            <w:r w:rsidR="001B3C94">
              <w:t>r</w:t>
            </w:r>
            <w:r w:rsidRPr="00D51A16">
              <w:t>oom walkdown</w:t>
            </w:r>
            <w:r w:rsidR="004904DE">
              <w:t xml:space="preserve"> and</w:t>
            </w:r>
            <w:r w:rsidRPr="00D51A16">
              <w:t xml:space="preserve"> review control board status</w:t>
            </w:r>
            <w:r w:rsidR="004904DE">
              <w:t xml:space="preserve"> and</w:t>
            </w:r>
            <w:r w:rsidRPr="00D51A16">
              <w:t xml:space="preserve"> strip charts/digital recorders.</w:t>
            </w:r>
          </w:p>
        </w:tc>
      </w:tr>
      <w:tr w:rsidR="00E83C9D" w:rsidRPr="00D51A16" w14:paraId="5D241DF8" w14:textId="77777777" w:rsidTr="002A2917">
        <w:tc>
          <w:tcPr>
            <w:tcW w:w="9576" w:type="dxa"/>
          </w:tcPr>
          <w:p w14:paraId="218A9934" w14:textId="7E8EAC7A" w:rsidR="00E83C9D" w:rsidRPr="00D51A16" w:rsidRDefault="00E83C9D" w:rsidP="001D3873">
            <w:r w:rsidRPr="00D51A16">
              <w:t xml:space="preserve">Review </w:t>
            </w:r>
            <w:r w:rsidR="00B263AC">
              <w:t>o</w:t>
            </w:r>
            <w:r w:rsidRPr="00D51A16">
              <w:t xml:space="preserve">perator </w:t>
            </w:r>
            <w:r w:rsidR="00B263AC">
              <w:t>l</w:t>
            </w:r>
            <w:r w:rsidRPr="00D51A16">
              <w:t>ogs</w:t>
            </w:r>
            <w:r w:rsidR="00D64F42">
              <w:t>.</w:t>
            </w:r>
          </w:p>
        </w:tc>
      </w:tr>
      <w:tr w:rsidR="00E83C9D" w:rsidRPr="00D51A16" w14:paraId="5681AF2B" w14:textId="77777777" w:rsidTr="002A2917">
        <w:tc>
          <w:tcPr>
            <w:tcW w:w="9576" w:type="dxa"/>
          </w:tcPr>
          <w:p w14:paraId="4D9E8C85" w14:textId="7F4E6F48" w:rsidR="00E83C9D" w:rsidRPr="00D51A16" w:rsidRDefault="00E83C9D" w:rsidP="001D3873">
            <w:r w:rsidRPr="00D51A16">
              <w:t>Walk down affected equipment</w:t>
            </w:r>
            <w:r w:rsidR="00D64F42">
              <w:t>.</w:t>
            </w:r>
          </w:p>
        </w:tc>
      </w:tr>
      <w:tr w:rsidR="00E83C9D" w:rsidRPr="00D51A16" w14:paraId="0C16C636" w14:textId="77777777" w:rsidTr="002A2917">
        <w:tc>
          <w:tcPr>
            <w:tcW w:w="9576" w:type="dxa"/>
          </w:tcPr>
          <w:p w14:paraId="4829F131" w14:textId="161E5C39" w:rsidR="00E83C9D" w:rsidRPr="00D51A16" w:rsidRDefault="00E83C9D" w:rsidP="001D3873">
            <w:r w:rsidRPr="00D51A16">
              <w:t>Should plant equipment be quarantined</w:t>
            </w:r>
            <w:r w:rsidR="00D64F42">
              <w:t>?</w:t>
            </w:r>
          </w:p>
        </w:tc>
      </w:tr>
      <w:tr w:rsidR="00E83C9D" w:rsidRPr="00D51A16" w14:paraId="1093169A" w14:textId="77777777" w:rsidTr="002A2917">
        <w:tc>
          <w:tcPr>
            <w:tcW w:w="9576" w:type="dxa"/>
          </w:tcPr>
          <w:p w14:paraId="60BEBE30" w14:textId="215D185C" w:rsidR="00E83C9D" w:rsidRPr="00D51A16" w:rsidRDefault="00E83C9D" w:rsidP="001D3873">
            <w:r w:rsidRPr="00D51A16">
              <w:t xml:space="preserve">Observe </w:t>
            </w:r>
            <w:r w:rsidR="00B263AC">
              <w:t>o</w:t>
            </w:r>
            <w:r w:rsidRPr="00D51A16">
              <w:t xml:space="preserve">perator interviews or review </w:t>
            </w:r>
            <w:r w:rsidR="00B263AC">
              <w:t>o</w:t>
            </w:r>
            <w:r w:rsidRPr="00D51A16">
              <w:t>perator statements</w:t>
            </w:r>
            <w:r w:rsidR="00D64F42">
              <w:t>.</w:t>
            </w:r>
          </w:p>
        </w:tc>
      </w:tr>
      <w:tr w:rsidR="00E83C9D" w:rsidRPr="00D51A16" w14:paraId="498EE6DB" w14:textId="77777777" w:rsidTr="002A2917">
        <w:tc>
          <w:tcPr>
            <w:tcW w:w="9576" w:type="dxa"/>
          </w:tcPr>
          <w:p w14:paraId="75D6B948" w14:textId="77777777" w:rsidR="00E83C9D" w:rsidRPr="00D51A16" w:rsidRDefault="00E83C9D" w:rsidP="001D3873">
            <w:r w:rsidRPr="00D51A16">
              <w:t>Determine the event chronology.</w:t>
            </w:r>
          </w:p>
        </w:tc>
      </w:tr>
      <w:tr w:rsidR="00E83C9D" w:rsidRPr="00D51A16" w14:paraId="1F54B5DD" w14:textId="77777777" w:rsidTr="002A2917">
        <w:tc>
          <w:tcPr>
            <w:tcW w:w="9576" w:type="dxa"/>
          </w:tcPr>
          <w:p w14:paraId="0A3B4863" w14:textId="4AA72332" w:rsidR="00E83C9D" w:rsidRPr="00D51A16" w:rsidRDefault="00E83C9D" w:rsidP="001D3873">
            <w:r w:rsidRPr="00D51A16">
              <w:t xml:space="preserve">Evaluate </w:t>
            </w:r>
            <w:proofErr w:type="gramStart"/>
            <w:r w:rsidRPr="00D51A16">
              <w:t>operator</w:t>
            </w:r>
            <w:proofErr w:type="gramEnd"/>
            <w:r w:rsidRPr="00D51A16">
              <w:t xml:space="preserve"> response to the transient</w:t>
            </w:r>
            <w:r w:rsidR="00D64F42">
              <w:t>.</w:t>
            </w:r>
          </w:p>
        </w:tc>
      </w:tr>
      <w:tr w:rsidR="00E83C9D" w:rsidRPr="00D51A16" w14:paraId="78DDB324" w14:textId="77777777" w:rsidTr="002A2917">
        <w:tc>
          <w:tcPr>
            <w:tcW w:w="9576" w:type="dxa"/>
          </w:tcPr>
          <w:p w14:paraId="0FD1A618" w14:textId="0B7C4636" w:rsidR="00E83C9D" w:rsidRPr="00D51A16" w:rsidRDefault="00E83C9D" w:rsidP="001D3873">
            <w:r w:rsidRPr="00D51A16">
              <w:t xml:space="preserve">Independently interview </w:t>
            </w:r>
            <w:r w:rsidR="00B263AC">
              <w:t>o</w:t>
            </w:r>
            <w:r w:rsidRPr="00D51A16">
              <w:t>perators</w:t>
            </w:r>
            <w:r w:rsidR="00D64F42">
              <w:t>.</w:t>
            </w:r>
          </w:p>
        </w:tc>
      </w:tr>
      <w:tr w:rsidR="00E83C9D" w:rsidRPr="00D51A16" w14:paraId="4D8F45CC" w14:textId="77777777" w:rsidTr="002A2917">
        <w:tc>
          <w:tcPr>
            <w:tcW w:w="9576" w:type="dxa"/>
          </w:tcPr>
          <w:p w14:paraId="6C2E76C5" w14:textId="745C52EE" w:rsidR="00E83C9D" w:rsidRPr="00D51A16" w:rsidRDefault="00E83C9D" w:rsidP="001B3C94">
            <w:r w:rsidRPr="00D51A16">
              <w:t xml:space="preserve">Evaluate the plant data of the event and compare it with the design data and </w:t>
            </w:r>
            <w:r w:rsidR="001B3C94">
              <w:t>final safety analysis report</w:t>
            </w:r>
            <w:r w:rsidRPr="00D51A16">
              <w:t xml:space="preserve"> descriptions to evaluate </w:t>
            </w:r>
            <w:r w:rsidR="004904DE">
              <w:t>whether</w:t>
            </w:r>
            <w:r w:rsidRPr="00D51A16">
              <w:t xml:space="preserve"> the plant response was within the bounds of the </w:t>
            </w:r>
            <w:r w:rsidR="00D64F42">
              <w:t>final safety analysis report</w:t>
            </w:r>
            <w:r w:rsidRPr="00D51A16">
              <w:t xml:space="preserve"> analysis.</w:t>
            </w:r>
          </w:p>
        </w:tc>
      </w:tr>
      <w:tr w:rsidR="00E83C9D" w:rsidRPr="00D51A16" w14:paraId="130ABF28" w14:textId="77777777" w:rsidTr="002A2917">
        <w:tc>
          <w:tcPr>
            <w:tcW w:w="9576" w:type="dxa"/>
          </w:tcPr>
          <w:p w14:paraId="0C75820C" w14:textId="5A65EBCE" w:rsidR="00E83C9D" w:rsidRPr="00D51A16" w:rsidRDefault="00E83C9D" w:rsidP="00D601D6">
            <w:r w:rsidRPr="00D51A16">
              <w:t xml:space="preserve">Review all </w:t>
            </w:r>
            <w:r w:rsidR="00D601D6">
              <w:t>condition reports</w:t>
            </w:r>
            <w:r w:rsidRPr="00D51A16">
              <w:t xml:space="preserve"> generated </w:t>
            </w:r>
            <w:proofErr w:type="gramStart"/>
            <w:r w:rsidRPr="00D51A16">
              <w:t>as a result of</w:t>
            </w:r>
            <w:proofErr w:type="gramEnd"/>
            <w:r w:rsidRPr="00D51A16">
              <w:t xml:space="preserve"> the transient</w:t>
            </w:r>
            <w:r w:rsidR="00D64F42">
              <w:t>.</w:t>
            </w:r>
          </w:p>
        </w:tc>
      </w:tr>
      <w:tr w:rsidR="00E83C9D" w:rsidRPr="00D51A16" w14:paraId="1EA4D223" w14:textId="77777777" w:rsidTr="002A2917">
        <w:tc>
          <w:tcPr>
            <w:tcW w:w="9576" w:type="dxa"/>
          </w:tcPr>
          <w:p w14:paraId="1E542F3C" w14:textId="267BF2B3" w:rsidR="00E83C9D" w:rsidRPr="00D51A16" w:rsidRDefault="00E83C9D" w:rsidP="001D3873">
            <w:r w:rsidRPr="00D51A16">
              <w:t xml:space="preserve">Evaluate the licensee’s </w:t>
            </w:r>
            <w:r w:rsidR="00DD3B6D">
              <w:t>p</w:t>
            </w:r>
            <w:r w:rsidRPr="00D51A16">
              <w:t>ost</w:t>
            </w:r>
            <w:r w:rsidR="00D601D6">
              <w:t xml:space="preserve"> </w:t>
            </w:r>
            <w:r w:rsidR="00DD3B6D">
              <w:t>t</w:t>
            </w:r>
            <w:r w:rsidRPr="00D51A16">
              <w:t xml:space="preserve">rip </w:t>
            </w:r>
            <w:r w:rsidR="00DD3B6D">
              <w:t>r</w:t>
            </w:r>
            <w:r w:rsidRPr="00D51A16">
              <w:t xml:space="preserve">eview for necessary </w:t>
            </w:r>
            <w:r w:rsidR="00453CC6">
              <w:t>c</w:t>
            </w:r>
            <w:r w:rsidRPr="00D51A16">
              <w:t xml:space="preserve">orrective </w:t>
            </w:r>
            <w:r w:rsidR="00453CC6">
              <w:t>a</w:t>
            </w:r>
            <w:r w:rsidRPr="00D51A16">
              <w:t xml:space="preserve">ctions </w:t>
            </w:r>
            <w:r w:rsidR="00E521C9">
              <w:t>before</w:t>
            </w:r>
            <w:r w:rsidRPr="00D51A16">
              <w:t xml:space="preserve"> startup.</w:t>
            </w:r>
          </w:p>
        </w:tc>
      </w:tr>
      <w:tr w:rsidR="00E83C9D" w:rsidRPr="00D51A16" w14:paraId="0936DB9C" w14:textId="77777777" w:rsidTr="002A2917">
        <w:tc>
          <w:tcPr>
            <w:tcW w:w="9576" w:type="dxa"/>
          </w:tcPr>
          <w:p w14:paraId="341E4B2D" w14:textId="1F269CFF" w:rsidR="00E83C9D" w:rsidRPr="00D51A16" w:rsidRDefault="0003082A" w:rsidP="001D3873">
            <w:r>
              <w:t>E</w:t>
            </w:r>
            <w:r w:rsidR="00E83C9D" w:rsidRPr="00D51A16">
              <w:t xml:space="preserve">nsure </w:t>
            </w:r>
            <w:r>
              <w:t xml:space="preserve">the </w:t>
            </w:r>
            <w:r w:rsidR="00E83C9D" w:rsidRPr="00D51A16">
              <w:t xml:space="preserve">licensee has appropriately resolved any issues identified </w:t>
            </w:r>
            <w:proofErr w:type="gramStart"/>
            <w:r w:rsidR="00E83C9D" w:rsidRPr="00D51A16">
              <w:t>as a result of</w:t>
            </w:r>
            <w:proofErr w:type="gramEnd"/>
            <w:r w:rsidR="00E83C9D" w:rsidRPr="00D51A16">
              <w:t xml:space="preserve"> the event</w:t>
            </w:r>
            <w:r w:rsidR="00D64F42">
              <w:t>.</w:t>
            </w:r>
          </w:p>
        </w:tc>
      </w:tr>
      <w:tr w:rsidR="00E83C9D" w:rsidRPr="00D51A16" w14:paraId="75CC591C" w14:textId="77777777" w:rsidTr="002A2917">
        <w:tc>
          <w:tcPr>
            <w:tcW w:w="9576" w:type="dxa"/>
          </w:tcPr>
          <w:p w14:paraId="1893B67B" w14:textId="30E4CFC3" w:rsidR="00E83C9D" w:rsidRPr="00D51A16" w:rsidRDefault="00E83C9D" w:rsidP="0003082A">
            <w:r w:rsidRPr="00D51A16">
              <w:t xml:space="preserve">Transition to </w:t>
            </w:r>
            <w:r w:rsidR="0003082A" w:rsidRPr="00D51A16">
              <w:t>IP</w:t>
            </w:r>
            <w:r w:rsidR="0003082A">
              <w:t> </w:t>
            </w:r>
            <w:r w:rsidRPr="00D51A16">
              <w:t>71111.20, “Refueling and Other Outage Activities</w:t>
            </w:r>
            <w:r w:rsidR="0002739F">
              <w:t>,</w:t>
            </w:r>
            <w:r w:rsidRPr="00D51A16">
              <w:t>” as appropriate</w:t>
            </w:r>
            <w:r w:rsidR="00D64F42">
              <w:t>.</w:t>
            </w:r>
          </w:p>
        </w:tc>
      </w:tr>
      <w:tr w:rsidR="00E83C9D" w:rsidRPr="00D51A16" w14:paraId="3BBFEFBB" w14:textId="77777777" w:rsidTr="002A2917">
        <w:tc>
          <w:tcPr>
            <w:tcW w:w="9576" w:type="dxa"/>
          </w:tcPr>
          <w:p w14:paraId="3B836B80" w14:textId="3062D9C8" w:rsidR="00E83C9D" w:rsidRPr="00D51A16" w:rsidRDefault="00E83C9D" w:rsidP="004C66C4">
            <w:r w:rsidRPr="00D51A16">
              <w:t>For security</w:t>
            </w:r>
            <w:r w:rsidR="0002739F">
              <w:t>-</w:t>
            </w:r>
            <w:r w:rsidRPr="00D51A16">
              <w:t xml:space="preserve">related events, evaluate the communications and coordination between the security and operations organizations. Determine </w:t>
            </w:r>
            <w:r w:rsidR="004C66C4">
              <w:t>whether</w:t>
            </w:r>
            <w:r w:rsidR="004C66C4" w:rsidRPr="00D51A16">
              <w:t xml:space="preserve"> </w:t>
            </w:r>
            <w:r w:rsidRPr="00D51A16">
              <w:t>a security inspector is needed for further follow</w:t>
            </w:r>
            <w:r w:rsidR="000A6C38">
              <w:t>-</w:t>
            </w:r>
            <w:r w:rsidRPr="00D51A16">
              <w:t>up.</w:t>
            </w:r>
          </w:p>
        </w:tc>
      </w:tr>
    </w:tbl>
    <w:p w14:paraId="7AB24BCB" w14:textId="71C758F1" w:rsidR="000C7581" w:rsidRDefault="000C7581" w:rsidP="001D3873">
      <w:r>
        <w:br w:type="page"/>
      </w:r>
    </w:p>
    <w:p w14:paraId="1D1D46A7" w14:textId="2512A5DB" w:rsidR="00E83C9D" w:rsidRPr="00D51A16" w:rsidRDefault="00E83C9D" w:rsidP="000C7581">
      <w:pPr>
        <w:pStyle w:val="BodyText"/>
        <w:jc w:val="center"/>
        <w:outlineLvl w:val="1"/>
      </w:pPr>
      <w:r w:rsidRPr="00D51A16">
        <w:lastRenderedPageBreak/>
        <w:t>Wallet Cards</w:t>
      </w:r>
    </w:p>
    <w:tbl>
      <w:tblPr>
        <w:tblStyle w:val="TableGrid"/>
        <w:tblW w:w="0" w:type="auto"/>
        <w:tblInd w:w="249"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CellMar>
          <w:top w:w="43" w:type="dxa"/>
          <w:left w:w="29" w:type="dxa"/>
          <w:bottom w:w="43" w:type="dxa"/>
          <w:right w:w="29" w:type="dxa"/>
        </w:tblCellMar>
        <w:tblLook w:val="01E0" w:firstRow="1" w:lastRow="1" w:firstColumn="1" w:lastColumn="1" w:noHBand="0" w:noVBand="0"/>
      </w:tblPr>
      <w:tblGrid>
        <w:gridCol w:w="3039"/>
        <w:gridCol w:w="2990"/>
        <w:gridCol w:w="3072"/>
      </w:tblGrid>
      <w:tr w:rsidR="00E83C9D" w:rsidRPr="00A43A18" w14:paraId="38732D33" w14:textId="77777777" w:rsidTr="000C7581">
        <w:trPr>
          <w:trHeight w:val="7969"/>
        </w:trPr>
        <w:tc>
          <w:tcPr>
            <w:tcW w:w="3039" w:type="dxa"/>
          </w:tcPr>
          <w:tbl>
            <w:tblPr>
              <w:tblStyle w:val="TableGrid"/>
              <w:tblW w:w="2511" w:type="dxa"/>
              <w:tblInd w:w="120" w:type="dxa"/>
              <w:tblCellMar>
                <w:top w:w="58" w:type="dxa"/>
                <w:left w:w="58" w:type="dxa"/>
                <w:bottom w:w="29" w:type="dxa"/>
                <w:right w:w="58" w:type="dxa"/>
              </w:tblCellMar>
              <w:tblLook w:val="01E0" w:firstRow="1" w:lastRow="1" w:firstColumn="1" w:lastColumn="1" w:noHBand="0" w:noVBand="0"/>
            </w:tblPr>
            <w:tblGrid>
              <w:gridCol w:w="468"/>
              <w:gridCol w:w="2043"/>
            </w:tblGrid>
            <w:tr w:rsidR="00E83C9D" w:rsidRPr="00E2571B" w14:paraId="0C212E84" w14:textId="77777777" w:rsidTr="002A2917">
              <w:trPr>
                <w:trHeight w:val="189"/>
              </w:trPr>
              <w:tc>
                <w:tcPr>
                  <w:tcW w:w="2511" w:type="dxa"/>
                  <w:gridSpan w:val="2"/>
                  <w:tcBorders>
                    <w:left w:val="nil"/>
                    <w:right w:val="nil"/>
                  </w:tcBorders>
                  <w:shd w:val="clear" w:color="auto" w:fill="auto"/>
                  <w:textDirection w:val="btLr"/>
                  <w:vAlign w:val="center"/>
                </w:tcPr>
                <w:p w14:paraId="465A2A9A" w14:textId="77777777" w:rsidR="00E83C9D" w:rsidRPr="00E2571B" w:rsidRDefault="00E83C9D" w:rsidP="001D3873">
                  <w:pPr>
                    <w:rPr>
                      <w:b/>
                      <w:sz w:val="12"/>
                      <w:szCs w:val="12"/>
                    </w:rPr>
                  </w:pPr>
                </w:p>
              </w:tc>
            </w:tr>
            <w:tr w:rsidR="00E83C9D" w:rsidRPr="00E2571B" w14:paraId="2697E386" w14:textId="77777777" w:rsidTr="002A2917">
              <w:tc>
                <w:tcPr>
                  <w:tcW w:w="468" w:type="dxa"/>
                  <w:vMerge w:val="restart"/>
                  <w:shd w:val="clear" w:color="auto" w:fill="auto"/>
                  <w:textDirection w:val="btLr"/>
                  <w:vAlign w:val="center"/>
                </w:tcPr>
                <w:p w14:paraId="700225E3" w14:textId="5D6AC38F" w:rsidR="00E83C9D" w:rsidRPr="00E2571B" w:rsidRDefault="00E83C9D" w:rsidP="001D3873">
                  <w:pPr>
                    <w:ind w:left="113" w:right="113"/>
                    <w:jc w:val="center"/>
                    <w:rPr>
                      <w:b/>
                      <w:sz w:val="12"/>
                      <w:szCs w:val="12"/>
                    </w:rPr>
                  </w:pPr>
                  <w:r w:rsidRPr="00E2571B">
                    <w:rPr>
                      <w:b/>
                      <w:sz w:val="12"/>
                      <w:szCs w:val="12"/>
                    </w:rPr>
                    <w:t>Pressurized</w:t>
                  </w:r>
                  <w:r w:rsidR="000A061B">
                    <w:rPr>
                      <w:b/>
                      <w:sz w:val="12"/>
                      <w:szCs w:val="12"/>
                    </w:rPr>
                    <w:t>-</w:t>
                  </w:r>
                  <w:r w:rsidRPr="00E2571B">
                    <w:rPr>
                      <w:b/>
                      <w:sz w:val="12"/>
                      <w:szCs w:val="12"/>
                    </w:rPr>
                    <w:t>Water Reactor Transient Response</w:t>
                  </w:r>
                </w:p>
                <w:p w14:paraId="1D746E8D" w14:textId="77777777" w:rsidR="00E83C9D" w:rsidRPr="00E2571B" w:rsidRDefault="00E83C9D" w:rsidP="001D3873">
                  <w:pPr>
                    <w:ind w:left="113" w:right="113"/>
                    <w:jc w:val="center"/>
                    <w:rPr>
                      <w:sz w:val="12"/>
                      <w:szCs w:val="12"/>
                    </w:rPr>
                  </w:pPr>
                  <w:r w:rsidRPr="00E2571B">
                    <w:rPr>
                      <w:b/>
                      <w:sz w:val="12"/>
                      <w:szCs w:val="12"/>
                    </w:rPr>
                    <w:t xml:space="preserve">HOO </w:t>
                  </w:r>
                  <w:r w:rsidRPr="00E2571B">
                    <w:rPr>
                      <w:b/>
                      <w:sz w:val="12"/>
                      <w:szCs w:val="12"/>
                      <w:u w:val="single"/>
                    </w:rPr>
                    <w:t>________________</w:t>
                  </w:r>
                  <w:r w:rsidRPr="00E2571B">
                    <w:rPr>
                      <w:b/>
                      <w:sz w:val="12"/>
                      <w:szCs w:val="12"/>
                    </w:rPr>
                    <w:t xml:space="preserve"> RDO </w:t>
                  </w:r>
                  <w:r w:rsidRPr="00E2571B">
                    <w:rPr>
                      <w:b/>
                      <w:sz w:val="12"/>
                      <w:szCs w:val="12"/>
                      <w:u w:val="single"/>
                    </w:rPr>
                    <w:t>_______________</w:t>
                  </w:r>
                </w:p>
              </w:tc>
              <w:tc>
                <w:tcPr>
                  <w:tcW w:w="2043" w:type="dxa"/>
                  <w:tcBorders>
                    <w:bottom w:val="single" w:sz="4" w:space="0" w:color="auto"/>
                    <w:right w:val="single" w:sz="4" w:space="0" w:color="auto"/>
                  </w:tcBorders>
                </w:tcPr>
                <w:p w14:paraId="16C1DF15" w14:textId="77777777" w:rsidR="00E83C9D" w:rsidRPr="00E2571B" w:rsidRDefault="00E83C9D" w:rsidP="001D3873">
                  <w:pPr>
                    <w:rPr>
                      <w:b/>
                      <w:sz w:val="12"/>
                      <w:szCs w:val="12"/>
                    </w:rPr>
                  </w:pPr>
                  <w:r w:rsidRPr="00E2571B">
                    <w:rPr>
                      <w:b/>
                      <w:sz w:val="12"/>
                      <w:szCs w:val="12"/>
                    </w:rPr>
                    <w:t>Immediate Actions</w:t>
                  </w:r>
                </w:p>
              </w:tc>
            </w:tr>
            <w:tr w:rsidR="00E83C9D" w:rsidRPr="00E2571B" w14:paraId="2FDDA434" w14:textId="77777777" w:rsidTr="002A2917">
              <w:tc>
                <w:tcPr>
                  <w:tcW w:w="468" w:type="dxa"/>
                  <w:vMerge/>
                  <w:shd w:val="clear" w:color="auto" w:fill="auto"/>
                  <w:textDirection w:val="btLr"/>
                  <w:vAlign w:val="center"/>
                </w:tcPr>
                <w:p w14:paraId="2C005CAE" w14:textId="77777777" w:rsidR="00E83C9D" w:rsidRPr="00E2571B" w:rsidRDefault="00E83C9D" w:rsidP="001D3873">
                  <w:pPr>
                    <w:ind w:left="113" w:right="113"/>
                    <w:jc w:val="center"/>
                    <w:rPr>
                      <w:sz w:val="12"/>
                      <w:szCs w:val="12"/>
                    </w:rPr>
                  </w:pPr>
                </w:p>
              </w:tc>
              <w:tc>
                <w:tcPr>
                  <w:tcW w:w="2043" w:type="dxa"/>
                  <w:tcBorders>
                    <w:right w:val="single" w:sz="4" w:space="0" w:color="auto"/>
                  </w:tcBorders>
                </w:tcPr>
                <w:p w14:paraId="24F04040" w14:textId="63DD3C02" w:rsidR="00E83C9D" w:rsidRPr="00E2571B" w:rsidRDefault="00E83C9D" w:rsidP="001D3873">
                  <w:pPr>
                    <w:rPr>
                      <w:sz w:val="12"/>
                      <w:szCs w:val="12"/>
                    </w:rPr>
                  </w:pPr>
                  <w:r w:rsidRPr="00E2571B">
                    <w:rPr>
                      <w:sz w:val="12"/>
                      <w:szCs w:val="12"/>
                    </w:rPr>
                    <w:t xml:space="preserve">Reactor </w:t>
                  </w:r>
                  <w:r w:rsidR="004C66C4">
                    <w:rPr>
                      <w:sz w:val="12"/>
                      <w:szCs w:val="12"/>
                    </w:rPr>
                    <w:t>p</w:t>
                  </w:r>
                  <w:r w:rsidRPr="00E2571B">
                    <w:rPr>
                      <w:sz w:val="12"/>
                      <w:szCs w:val="12"/>
                    </w:rPr>
                    <w:t>ower</w:t>
                  </w:r>
                </w:p>
              </w:tc>
            </w:tr>
            <w:tr w:rsidR="00E83C9D" w:rsidRPr="00E2571B" w14:paraId="4A8AC62C" w14:textId="77777777" w:rsidTr="002A2917">
              <w:tc>
                <w:tcPr>
                  <w:tcW w:w="468" w:type="dxa"/>
                  <w:vMerge/>
                  <w:shd w:val="clear" w:color="auto" w:fill="auto"/>
                  <w:textDirection w:val="btLr"/>
                  <w:vAlign w:val="center"/>
                </w:tcPr>
                <w:p w14:paraId="64F12745" w14:textId="77777777" w:rsidR="00E83C9D" w:rsidRPr="00E2571B" w:rsidRDefault="00E83C9D" w:rsidP="001D3873">
                  <w:pPr>
                    <w:ind w:left="113" w:right="113"/>
                    <w:jc w:val="center"/>
                    <w:rPr>
                      <w:sz w:val="12"/>
                      <w:szCs w:val="12"/>
                    </w:rPr>
                  </w:pPr>
                </w:p>
              </w:tc>
              <w:tc>
                <w:tcPr>
                  <w:tcW w:w="2043" w:type="dxa"/>
                  <w:tcBorders>
                    <w:right w:val="single" w:sz="4" w:space="0" w:color="auto"/>
                  </w:tcBorders>
                </w:tcPr>
                <w:p w14:paraId="127C6DBE" w14:textId="39540A9E" w:rsidR="00E83C9D" w:rsidRPr="00E2571B" w:rsidRDefault="00E83C9D" w:rsidP="001D3873">
                  <w:pPr>
                    <w:rPr>
                      <w:sz w:val="12"/>
                      <w:szCs w:val="12"/>
                    </w:rPr>
                  </w:pPr>
                  <w:r w:rsidRPr="00E2571B">
                    <w:rPr>
                      <w:sz w:val="12"/>
                      <w:szCs w:val="12"/>
                    </w:rPr>
                    <w:t xml:space="preserve">Turbine </w:t>
                  </w:r>
                  <w:r w:rsidR="004C66C4">
                    <w:rPr>
                      <w:sz w:val="12"/>
                      <w:szCs w:val="12"/>
                    </w:rPr>
                    <w:t>s</w:t>
                  </w:r>
                  <w:r w:rsidRPr="00E2571B">
                    <w:rPr>
                      <w:sz w:val="12"/>
                      <w:szCs w:val="12"/>
                    </w:rPr>
                    <w:t xml:space="preserve">tatus </w:t>
                  </w:r>
                </w:p>
              </w:tc>
            </w:tr>
            <w:tr w:rsidR="00E83C9D" w:rsidRPr="00E2571B" w14:paraId="1B5DE8ED" w14:textId="77777777" w:rsidTr="002A2917">
              <w:tc>
                <w:tcPr>
                  <w:tcW w:w="468" w:type="dxa"/>
                  <w:vMerge/>
                  <w:shd w:val="clear" w:color="auto" w:fill="auto"/>
                  <w:textDirection w:val="btLr"/>
                  <w:vAlign w:val="center"/>
                </w:tcPr>
                <w:p w14:paraId="48E17002" w14:textId="77777777" w:rsidR="00E83C9D" w:rsidRPr="00E2571B" w:rsidRDefault="00E83C9D" w:rsidP="001D3873">
                  <w:pPr>
                    <w:ind w:left="113" w:right="113"/>
                    <w:jc w:val="center"/>
                    <w:rPr>
                      <w:sz w:val="12"/>
                      <w:szCs w:val="12"/>
                    </w:rPr>
                  </w:pPr>
                </w:p>
              </w:tc>
              <w:tc>
                <w:tcPr>
                  <w:tcW w:w="2043" w:type="dxa"/>
                  <w:tcBorders>
                    <w:right w:val="single" w:sz="4" w:space="0" w:color="auto"/>
                  </w:tcBorders>
                </w:tcPr>
                <w:p w14:paraId="0B92D765" w14:textId="68282CD5" w:rsidR="00E83C9D" w:rsidRPr="00E2571B" w:rsidRDefault="00E83C9D" w:rsidP="001D3873">
                  <w:pPr>
                    <w:rPr>
                      <w:sz w:val="12"/>
                      <w:szCs w:val="12"/>
                    </w:rPr>
                  </w:pPr>
                  <w:r w:rsidRPr="00E2571B">
                    <w:rPr>
                      <w:sz w:val="12"/>
                      <w:szCs w:val="12"/>
                    </w:rPr>
                    <w:t>R</w:t>
                  </w:r>
                  <w:r w:rsidR="004C66C4">
                    <w:rPr>
                      <w:sz w:val="12"/>
                      <w:szCs w:val="12"/>
                    </w:rPr>
                    <w:t>eactor coolant system</w:t>
                  </w:r>
                  <w:r w:rsidRPr="00E2571B">
                    <w:rPr>
                      <w:sz w:val="12"/>
                      <w:szCs w:val="12"/>
                    </w:rPr>
                    <w:t xml:space="preserve"> pressure</w:t>
                  </w:r>
                </w:p>
              </w:tc>
            </w:tr>
            <w:tr w:rsidR="00E83C9D" w:rsidRPr="00E2571B" w14:paraId="23131336" w14:textId="77777777" w:rsidTr="002A2917">
              <w:tc>
                <w:tcPr>
                  <w:tcW w:w="468" w:type="dxa"/>
                  <w:vMerge/>
                  <w:shd w:val="clear" w:color="auto" w:fill="auto"/>
                  <w:textDirection w:val="btLr"/>
                  <w:vAlign w:val="center"/>
                </w:tcPr>
                <w:p w14:paraId="7CBD9E84" w14:textId="77777777" w:rsidR="00E83C9D" w:rsidRPr="00E2571B" w:rsidRDefault="00E83C9D" w:rsidP="001D3873">
                  <w:pPr>
                    <w:ind w:left="113" w:right="113"/>
                    <w:jc w:val="center"/>
                    <w:rPr>
                      <w:sz w:val="12"/>
                      <w:szCs w:val="12"/>
                    </w:rPr>
                  </w:pPr>
                </w:p>
              </w:tc>
              <w:tc>
                <w:tcPr>
                  <w:tcW w:w="2043" w:type="dxa"/>
                  <w:tcBorders>
                    <w:right w:val="single" w:sz="4" w:space="0" w:color="auto"/>
                  </w:tcBorders>
                </w:tcPr>
                <w:p w14:paraId="117726AA" w14:textId="684CD49F" w:rsidR="00E83C9D" w:rsidRPr="00E2571B" w:rsidRDefault="00E83C9D" w:rsidP="001D3873">
                  <w:pPr>
                    <w:rPr>
                      <w:sz w:val="12"/>
                      <w:szCs w:val="12"/>
                    </w:rPr>
                  </w:pPr>
                  <w:r w:rsidRPr="00E2571B">
                    <w:rPr>
                      <w:sz w:val="12"/>
                      <w:szCs w:val="12"/>
                    </w:rPr>
                    <w:t xml:space="preserve">Electrical </w:t>
                  </w:r>
                  <w:r w:rsidR="004C66C4">
                    <w:rPr>
                      <w:sz w:val="12"/>
                      <w:szCs w:val="12"/>
                    </w:rPr>
                    <w:t>p</w:t>
                  </w:r>
                  <w:r w:rsidRPr="00E2571B">
                    <w:rPr>
                      <w:sz w:val="12"/>
                      <w:szCs w:val="12"/>
                    </w:rPr>
                    <w:t xml:space="preserve">ower </w:t>
                  </w:r>
                </w:p>
              </w:tc>
            </w:tr>
            <w:tr w:rsidR="00E83C9D" w:rsidRPr="00E2571B" w14:paraId="5BAB44A8" w14:textId="77777777" w:rsidTr="002A2917">
              <w:tc>
                <w:tcPr>
                  <w:tcW w:w="468" w:type="dxa"/>
                  <w:vMerge/>
                  <w:shd w:val="clear" w:color="auto" w:fill="auto"/>
                  <w:textDirection w:val="btLr"/>
                  <w:vAlign w:val="center"/>
                </w:tcPr>
                <w:p w14:paraId="2DD4D516" w14:textId="77777777" w:rsidR="00E83C9D" w:rsidRPr="00E2571B" w:rsidRDefault="00E83C9D" w:rsidP="001D3873">
                  <w:pPr>
                    <w:ind w:left="113" w:right="113"/>
                    <w:jc w:val="center"/>
                    <w:rPr>
                      <w:sz w:val="12"/>
                      <w:szCs w:val="12"/>
                    </w:rPr>
                  </w:pPr>
                </w:p>
              </w:tc>
              <w:tc>
                <w:tcPr>
                  <w:tcW w:w="2043" w:type="dxa"/>
                  <w:tcBorders>
                    <w:right w:val="single" w:sz="4" w:space="0" w:color="auto"/>
                  </w:tcBorders>
                </w:tcPr>
                <w:p w14:paraId="58FF77FF" w14:textId="36C3BB86" w:rsidR="00E83C9D" w:rsidRPr="00E2571B" w:rsidRDefault="00E83C9D" w:rsidP="001D3873">
                  <w:pPr>
                    <w:rPr>
                      <w:sz w:val="12"/>
                      <w:szCs w:val="12"/>
                    </w:rPr>
                  </w:pPr>
                  <w:r w:rsidRPr="00E2571B">
                    <w:rPr>
                      <w:sz w:val="12"/>
                      <w:szCs w:val="12"/>
                    </w:rPr>
                    <w:t>E</w:t>
                  </w:r>
                  <w:r w:rsidR="004C66C4">
                    <w:rPr>
                      <w:sz w:val="12"/>
                      <w:szCs w:val="12"/>
                    </w:rPr>
                    <w:t>mergency core cooling system</w:t>
                  </w:r>
                  <w:r w:rsidRPr="00E2571B">
                    <w:rPr>
                      <w:sz w:val="12"/>
                      <w:szCs w:val="12"/>
                    </w:rPr>
                    <w:t xml:space="preserve"> </w:t>
                  </w:r>
                  <w:r w:rsidR="004C66C4">
                    <w:rPr>
                      <w:sz w:val="12"/>
                      <w:szCs w:val="12"/>
                    </w:rPr>
                    <w:t>a</w:t>
                  </w:r>
                  <w:r w:rsidRPr="00E2571B">
                    <w:rPr>
                      <w:sz w:val="12"/>
                      <w:szCs w:val="12"/>
                    </w:rPr>
                    <w:t>ctuation</w:t>
                  </w:r>
                </w:p>
              </w:tc>
            </w:tr>
            <w:tr w:rsidR="00E83C9D" w:rsidRPr="00E2571B" w14:paraId="34EA8288" w14:textId="77777777" w:rsidTr="002A2917">
              <w:tc>
                <w:tcPr>
                  <w:tcW w:w="468" w:type="dxa"/>
                  <w:vMerge/>
                  <w:shd w:val="clear" w:color="auto" w:fill="auto"/>
                  <w:textDirection w:val="btLr"/>
                  <w:vAlign w:val="center"/>
                </w:tcPr>
                <w:p w14:paraId="5475C4C3" w14:textId="77777777" w:rsidR="00E83C9D" w:rsidRPr="00E2571B" w:rsidRDefault="00E83C9D" w:rsidP="001D3873">
                  <w:pPr>
                    <w:ind w:left="113" w:right="113"/>
                    <w:jc w:val="center"/>
                    <w:rPr>
                      <w:sz w:val="12"/>
                      <w:szCs w:val="12"/>
                    </w:rPr>
                  </w:pPr>
                </w:p>
              </w:tc>
              <w:tc>
                <w:tcPr>
                  <w:tcW w:w="2043" w:type="dxa"/>
                  <w:tcBorders>
                    <w:right w:val="single" w:sz="4" w:space="0" w:color="auto"/>
                  </w:tcBorders>
                </w:tcPr>
                <w:p w14:paraId="450A3D9D" w14:textId="15D5A69F" w:rsidR="00E83C9D" w:rsidRPr="00E2571B" w:rsidRDefault="00E83C9D" w:rsidP="001D3873">
                  <w:pPr>
                    <w:rPr>
                      <w:sz w:val="12"/>
                      <w:szCs w:val="12"/>
                    </w:rPr>
                  </w:pPr>
                  <w:r w:rsidRPr="00E2571B">
                    <w:rPr>
                      <w:sz w:val="12"/>
                      <w:szCs w:val="12"/>
                    </w:rPr>
                    <w:t xml:space="preserve">Decay </w:t>
                  </w:r>
                  <w:r w:rsidR="004C66C4">
                    <w:rPr>
                      <w:sz w:val="12"/>
                      <w:szCs w:val="12"/>
                    </w:rPr>
                    <w:t>h</w:t>
                  </w:r>
                  <w:r w:rsidRPr="00E2571B">
                    <w:rPr>
                      <w:sz w:val="12"/>
                      <w:szCs w:val="12"/>
                    </w:rPr>
                    <w:t xml:space="preserve">eat </w:t>
                  </w:r>
                  <w:r w:rsidR="004C66C4">
                    <w:rPr>
                      <w:sz w:val="12"/>
                      <w:szCs w:val="12"/>
                    </w:rPr>
                    <w:t>r</w:t>
                  </w:r>
                  <w:r w:rsidRPr="00E2571B">
                    <w:rPr>
                      <w:sz w:val="12"/>
                      <w:szCs w:val="12"/>
                    </w:rPr>
                    <w:t xml:space="preserve">emoval </w:t>
                  </w:r>
                  <w:r w:rsidR="004C66C4">
                    <w:rPr>
                      <w:sz w:val="12"/>
                      <w:szCs w:val="12"/>
                    </w:rPr>
                    <w:t>p</w:t>
                  </w:r>
                  <w:r w:rsidRPr="00E2571B">
                    <w:rPr>
                      <w:sz w:val="12"/>
                      <w:szCs w:val="12"/>
                    </w:rPr>
                    <w:t>ath</w:t>
                  </w:r>
                </w:p>
              </w:tc>
            </w:tr>
            <w:tr w:rsidR="00E83C9D" w:rsidRPr="00E2571B" w14:paraId="7AE2391A" w14:textId="77777777" w:rsidTr="002A2917">
              <w:tc>
                <w:tcPr>
                  <w:tcW w:w="468" w:type="dxa"/>
                  <w:vMerge/>
                  <w:shd w:val="clear" w:color="auto" w:fill="auto"/>
                  <w:textDirection w:val="btLr"/>
                  <w:vAlign w:val="center"/>
                </w:tcPr>
                <w:p w14:paraId="239E74B9" w14:textId="77777777" w:rsidR="00E83C9D" w:rsidRPr="00E2571B" w:rsidRDefault="00E83C9D" w:rsidP="001D3873">
                  <w:pPr>
                    <w:ind w:left="113" w:right="113"/>
                    <w:jc w:val="center"/>
                    <w:rPr>
                      <w:sz w:val="12"/>
                      <w:szCs w:val="12"/>
                    </w:rPr>
                  </w:pPr>
                </w:p>
              </w:tc>
              <w:tc>
                <w:tcPr>
                  <w:tcW w:w="2043" w:type="dxa"/>
                  <w:tcBorders>
                    <w:right w:val="single" w:sz="4" w:space="0" w:color="auto"/>
                  </w:tcBorders>
                </w:tcPr>
                <w:p w14:paraId="10F0A478" w14:textId="63CC0647" w:rsidR="00E83C9D" w:rsidRPr="00E2571B" w:rsidRDefault="00E83C9D" w:rsidP="001D3873">
                  <w:pPr>
                    <w:rPr>
                      <w:sz w:val="12"/>
                      <w:szCs w:val="12"/>
                    </w:rPr>
                  </w:pPr>
                  <w:r w:rsidRPr="00E2571B">
                    <w:rPr>
                      <w:sz w:val="12"/>
                      <w:szCs w:val="12"/>
                    </w:rPr>
                    <w:t xml:space="preserve">Steam </w:t>
                  </w:r>
                  <w:r w:rsidR="004C66C4">
                    <w:rPr>
                      <w:sz w:val="12"/>
                      <w:szCs w:val="12"/>
                    </w:rPr>
                    <w:t>g</w:t>
                  </w:r>
                  <w:r w:rsidRPr="00E2571B">
                    <w:rPr>
                      <w:sz w:val="12"/>
                      <w:szCs w:val="12"/>
                    </w:rPr>
                    <w:t xml:space="preserve">enerator </w:t>
                  </w:r>
                  <w:r w:rsidR="004C66C4">
                    <w:rPr>
                      <w:sz w:val="12"/>
                      <w:szCs w:val="12"/>
                    </w:rPr>
                    <w:t>p</w:t>
                  </w:r>
                  <w:r w:rsidRPr="00E2571B">
                    <w:rPr>
                      <w:sz w:val="12"/>
                      <w:szCs w:val="12"/>
                    </w:rPr>
                    <w:t xml:space="preserve">ressure and </w:t>
                  </w:r>
                  <w:r w:rsidR="004C66C4">
                    <w:rPr>
                      <w:sz w:val="12"/>
                      <w:szCs w:val="12"/>
                    </w:rPr>
                    <w:t>l</w:t>
                  </w:r>
                  <w:r w:rsidRPr="00E2571B">
                    <w:rPr>
                      <w:sz w:val="12"/>
                      <w:szCs w:val="12"/>
                    </w:rPr>
                    <w:t>evel</w:t>
                  </w:r>
                </w:p>
              </w:tc>
            </w:tr>
            <w:tr w:rsidR="00E83C9D" w:rsidRPr="00E2571B" w14:paraId="6A31CFDA" w14:textId="77777777" w:rsidTr="002A2917">
              <w:tc>
                <w:tcPr>
                  <w:tcW w:w="468" w:type="dxa"/>
                  <w:vMerge/>
                  <w:shd w:val="clear" w:color="auto" w:fill="auto"/>
                  <w:textDirection w:val="btLr"/>
                  <w:vAlign w:val="center"/>
                </w:tcPr>
                <w:p w14:paraId="53B58C69" w14:textId="77777777" w:rsidR="00E83C9D" w:rsidRPr="00E2571B" w:rsidRDefault="00E83C9D" w:rsidP="001D3873">
                  <w:pPr>
                    <w:ind w:left="113" w:right="113"/>
                    <w:jc w:val="center"/>
                    <w:rPr>
                      <w:sz w:val="12"/>
                      <w:szCs w:val="12"/>
                    </w:rPr>
                  </w:pPr>
                </w:p>
              </w:tc>
              <w:tc>
                <w:tcPr>
                  <w:tcW w:w="2043" w:type="dxa"/>
                  <w:tcBorders>
                    <w:right w:val="single" w:sz="4" w:space="0" w:color="auto"/>
                  </w:tcBorders>
                </w:tcPr>
                <w:p w14:paraId="76D87C9F" w14:textId="2519CC27" w:rsidR="00E83C9D" w:rsidRPr="00E2571B" w:rsidRDefault="00E83C9D" w:rsidP="001D3873">
                  <w:pPr>
                    <w:rPr>
                      <w:sz w:val="12"/>
                      <w:szCs w:val="12"/>
                    </w:rPr>
                  </w:pPr>
                  <w:r w:rsidRPr="00E2571B">
                    <w:rPr>
                      <w:sz w:val="12"/>
                      <w:szCs w:val="12"/>
                    </w:rPr>
                    <w:t>E</w:t>
                  </w:r>
                  <w:r w:rsidR="004C66C4">
                    <w:rPr>
                      <w:sz w:val="12"/>
                      <w:szCs w:val="12"/>
                    </w:rPr>
                    <w:t>mergency operating procedure</w:t>
                  </w:r>
                  <w:r w:rsidRPr="00E2571B">
                    <w:rPr>
                      <w:sz w:val="12"/>
                      <w:szCs w:val="12"/>
                    </w:rPr>
                    <w:t>s (entered or imminent)</w:t>
                  </w:r>
                </w:p>
              </w:tc>
            </w:tr>
            <w:tr w:rsidR="00E83C9D" w:rsidRPr="00E2571B" w14:paraId="479D37D4" w14:textId="77777777" w:rsidTr="002A2917">
              <w:tc>
                <w:tcPr>
                  <w:tcW w:w="468" w:type="dxa"/>
                  <w:vMerge/>
                  <w:shd w:val="clear" w:color="auto" w:fill="auto"/>
                  <w:textDirection w:val="btLr"/>
                  <w:vAlign w:val="center"/>
                </w:tcPr>
                <w:p w14:paraId="13FFD436" w14:textId="77777777" w:rsidR="00E83C9D" w:rsidRPr="00E2571B" w:rsidRDefault="00E83C9D" w:rsidP="001D3873">
                  <w:pPr>
                    <w:ind w:left="113" w:right="113"/>
                    <w:jc w:val="center"/>
                    <w:rPr>
                      <w:sz w:val="12"/>
                      <w:szCs w:val="12"/>
                    </w:rPr>
                  </w:pPr>
                </w:p>
              </w:tc>
              <w:tc>
                <w:tcPr>
                  <w:tcW w:w="2043" w:type="dxa"/>
                  <w:tcBorders>
                    <w:right w:val="single" w:sz="4" w:space="0" w:color="auto"/>
                  </w:tcBorders>
                </w:tcPr>
                <w:p w14:paraId="587CD250" w14:textId="69B9BF65" w:rsidR="00E83C9D" w:rsidRPr="00E2571B" w:rsidRDefault="00E83C9D" w:rsidP="001D3873">
                  <w:pPr>
                    <w:rPr>
                      <w:sz w:val="12"/>
                      <w:szCs w:val="12"/>
                    </w:rPr>
                  </w:pPr>
                  <w:r w:rsidRPr="00E2571B">
                    <w:rPr>
                      <w:sz w:val="12"/>
                      <w:szCs w:val="12"/>
                    </w:rPr>
                    <w:t>E</w:t>
                  </w:r>
                  <w:r w:rsidR="00B526F1">
                    <w:rPr>
                      <w:sz w:val="12"/>
                      <w:szCs w:val="12"/>
                    </w:rPr>
                    <w:t>mergency action level</w:t>
                  </w:r>
                  <w:r w:rsidRPr="00E2571B">
                    <w:rPr>
                      <w:sz w:val="12"/>
                      <w:szCs w:val="12"/>
                    </w:rPr>
                    <w:t xml:space="preserve">s (declared or imminent) </w:t>
                  </w:r>
                </w:p>
              </w:tc>
            </w:tr>
            <w:tr w:rsidR="00E83C9D" w:rsidRPr="00E2571B" w14:paraId="6190363B" w14:textId="77777777" w:rsidTr="002A2917">
              <w:tc>
                <w:tcPr>
                  <w:tcW w:w="468" w:type="dxa"/>
                  <w:vMerge/>
                  <w:shd w:val="clear" w:color="auto" w:fill="auto"/>
                  <w:textDirection w:val="btLr"/>
                  <w:vAlign w:val="center"/>
                </w:tcPr>
                <w:p w14:paraId="7573A803" w14:textId="77777777" w:rsidR="00E83C9D" w:rsidRPr="00E2571B" w:rsidRDefault="00E83C9D" w:rsidP="001D3873">
                  <w:pPr>
                    <w:ind w:left="113" w:right="113"/>
                    <w:jc w:val="center"/>
                    <w:rPr>
                      <w:sz w:val="12"/>
                      <w:szCs w:val="12"/>
                    </w:rPr>
                  </w:pPr>
                </w:p>
              </w:tc>
              <w:tc>
                <w:tcPr>
                  <w:tcW w:w="2043" w:type="dxa"/>
                  <w:tcBorders>
                    <w:right w:val="single" w:sz="4" w:space="0" w:color="auto"/>
                  </w:tcBorders>
                </w:tcPr>
                <w:p w14:paraId="71017FC9" w14:textId="15F06D9F" w:rsidR="00E83C9D" w:rsidRPr="00E2571B" w:rsidRDefault="00E83C9D" w:rsidP="001D3873">
                  <w:pPr>
                    <w:rPr>
                      <w:sz w:val="12"/>
                      <w:szCs w:val="12"/>
                    </w:rPr>
                  </w:pPr>
                  <w:r w:rsidRPr="00E2571B">
                    <w:rPr>
                      <w:sz w:val="12"/>
                      <w:szCs w:val="12"/>
                    </w:rPr>
                    <w:t xml:space="preserve">Radioactive </w:t>
                  </w:r>
                  <w:r w:rsidR="00B526F1">
                    <w:rPr>
                      <w:sz w:val="12"/>
                      <w:szCs w:val="12"/>
                    </w:rPr>
                    <w:t>r</w:t>
                  </w:r>
                  <w:r w:rsidRPr="00E2571B">
                    <w:rPr>
                      <w:sz w:val="12"/>
                      <w:szCs w:val="12"/>
                    </w:rPr>
                    <w:t>elease</w:t>
                  </w:r>
                </w:p>
              </w:tc>
            </w:tr>
            <w:tr w:rsidR="00E83C9D" w:rsidRPr="00E2571B" w14:paraId="114A5851" w14:textId="77777777" w:rsidTr="002A2917">
              <w:tc>
                <w:tcPr>
                  <w:tcW w:w="468" w:type="dxa"/>
                  <w:vMerge/>
                  <w:shd w:val="clear" w:color="auto" w:fill="auto"/>
                  <w:textDirection w:val="btLr"/>
                  <w:vAlign w:val="center"/>
                </w:tcPr>
                <w:p w14:paraId="747D6B25" w14:textId="77777777" w:rsidR="00E83C9D" w:rsidRPr="00E2571B" w:rsidRDefault="00E83C9D" w:rsidP="001D3873">
                  <w:pPr>
                    <w:ind w:left="113" w:right="113"/>
                    <w:jc w:val="center"/>
                    <w:rPr>
                      <w:sz w:val="12"/>
                      <w:szCs w:val="12"/>
                    </w:rPr>
                  </w:pPr>
                </w:p>
              </w:tc>
              <w:tc>
                <w:tcPr>
                  <w:tcW w:w="2043" w:type="dxa"/>
                  <w:tcBorders>
                    <w:right w:val="single" w:sz="4" w:space="0" w:color="auto"/>
                  </w:tcBorders>
                </w:tcPr>
                <w:p w14:paraId="0A8451FF" w14:textId="77777777" w:rsidR="00E83C9D" w:rsidRPr="00E2571B" w:rsidRDefault="00E83C9D" w:rsidP="001D3873">
                  <w:pPr>
                    <w:rPr>
                      <w:sz w:val="12"/>
                      <w:szCs w:val="12"/>
                    </w:rPr>
                  </w:pPr>
                  <w:r w:rsidRPr="00E2571B">
                    <w:rPr>
                      <w:sz w:val="12"/>
                      <w:szCs w:val="12"/>
                    </w:rPr>
                    <w:t>Effect on other unit(s)</w:t>
                  </w:r>
                </w:p>
              </w:tc>
            </w:tr>
            <w:tr w:rsidR="00E83C9D" w:rsidRPr="00E2571B" w14:paraId="1E5B9A7D" w14:textId="77777777" w:rsidTr="002A2917">
              <w:tc>
                <w:tcPr>
                  <w:tcW w:w="468" w:type="dxa"/>
                  <w:vMerge/>
                  <w:shd w:val="clear" w:color="auto" w:fill="auto"/>
                  <w:textDirection w:val="btLr"/>
                  <w:vAlign w:val="center"/>
                </w:tcPr>
                <w:p w14:paraId="6C2AC323" w14:textId="77777777" w:rsidR="00E83C9D" w:rsidRPr="00E2571B" w:rsidRDefault="00E83C9D" w:rsidP="001D3873">
                  <w:pPr>
                    <w:ind w:left="113" w:right="113"/>
                    <w:jc w:val="center"/>
                    <w:rPr>
                      <w:sz w:val="12"/>
                      <w:szCs w:val="12"/>
                    </w:rPr>
                  </w:pPr>
                </w:p>
              </w:tc>
              <w:tc>
                <w:tcPr>
                  <w:tcW w:w="2043" w:type="dxa"/>
                  <w:tcBorders>
                    <w:right w:val="single" w:sz="4" w:space="0" w:color="auto"/>
                  </w:tcBorders>
                </w:tcPr>
                <w:p w14:paraId="3F8CF9E5" w14:textId="77777777" w:rsidR="00E83C9D" w:rsidRPr="00E2571B" w:rsidRDefault="00E83C9D" w:rsidP="001D3873">
                  <w:pPr>
                    <w:rPr>
                      <w:sz w:val="12"/>
                      <w:szCs w:val="12"/>
                    </w:rPr>
                  </w:pPr>
                  <w:r w:rsidRPr="00E2571B">
                    <w:rPr>
                      <w:sz w:val="12"/>
                      <w:szCs w:val="12"/>
                    </w:rPr>
                    <w:t>Security event (threat, damage)</w:t>
                  </w:r>
                </w:p>
              </w:tc>
            </w:tr>
          </w:tbl>
          <w:p w14:paraId="3B426E26" w14:textId="77777777" w:rsidR="00E83C9D" w:rsidRPr="00E2571B" w:rsidRDefault="00E83C9D" w:rsidP="001D3873">
            <w:pPr>
              <w:rPr>
                <w:sz w:val="12"/>
                <w:szCs w:val="12"/>
              </w:rPr>
            </w:pPr>
            <w:r w:rsidRPr="00E2571B">
              <w:rPr>
                <w:sz w:val="12"/>
                <w:szCs w:val="12"/>
              </w:rPr>
              <w:t xml:space="preserve">  -----------------------------------------------------------------------</w:t>
            </w:r>
          </w:p>
          <w:tbl>
            <w:tblPr>
              <w:tblStyle w:val="TableGrid"/>
              <w:tblW w:w="2511" w:type="dxa"/>
              <w:tblInd w:w="115" w:type="dxa"/>
              <w:tblCellMar>
                <w:top w:w="58" w:type="dxa"/>
                <w:left w:w="58" w:type="dxa"/>
                <w:bottom w:w="29" w:type="dxa"/>
                <w:right w:w="58" w:type="dxa"/>
              </w:tblCellMar>
              <w:tblLook w:val="01E0" w:firstRow="1" w:lastRow="1" w:firstColumn="1" w:lastColumn="1" w:noHBand="0" w:noVBand="0"/>
            </w:tblPr>
            <w:tblGrid>
              <w:gridCol w:w="468"/>
              <w:gridCol w:w="2043"/>
            </w:tblGrid>
            <w:tr w:rsidR="00E83C9D" w:rsidRPr="00E2571B" w14:paraId="219B6514" w14:textId="77777777" w:rsidTr="002A2917">
              <w:tc>
                <w:tcPr>
                  <w:tcW w:w="468" w:type="dxa"/>
                  <w:vMerge w:val="restart"/>
                  <w:tcBorders>
                    <w:top w:val="single" w:sz="4" w:space="0" w:color="auto"/>
                  </w:tcBorders>
                  <w:shd w:val="clear" w:color="auto" w:fill="auto"/>
                  <w:textDirection w:val="btLr"/>
                  <w:vAlign w:val="center"/>
                </w:tcPr>
                <w:p w14:paraId="7E887F3E" w14:textId="43AA1DC4" w:rsidR="00E83C9D" w:rsidRPr="00E2571B" w:rsidRDefault="00E83C9D" w:rsidP="001D3873">
                  <w:pPr>
                    <w:ind w:left="113" w:right="113"/>
                    <w:jc w:val="center"/>
                    <w:rPr>
                      <w:b/>
                      <w:sz w:val="12"/>
                      <w:szCs w:val="12"/>
                    </w:rPr>
                  </w:pPr>
                  <w:r w:rsidRPr="00E2571B">
                    <w:rPr>
                      <w:b/>
                      <w:sz w:val="12"/>
                      <w:szCs w:val="12"/>
                    </w:rPr>
                    <w:t>Pressurized</w:t>
                  </w:r>
                  <w:r w:rsidR="002658B1">
                    <w:rPr>
                      <w:b/>
                      <w:sz w:val="12"/>
                      <w:szCs w:val="12"/>
                    </w:rPr>
                    <w:t>-</w:t>
                  </w:r>
                  <w:r w:rsidRPr="00E2571B">
                    <w:rPr>
                      <w:b/>
                      <w:sz w:val="12"/>
                      <w:szCs w:val="12"/>
                    </w:rPr>
                    <w:t>Water Reactor Transient Response</w:t>
                  </w:r>
                </w:p>
                <w:p w14:paraId="55866CC0" w14:textId="77777777" w:rsidR="00E83C9D" w:rsidRPr="00E2571B" w:rsidRDefault="00E83C9D" w:rsidP="001D3873">
                  <w:pPr>
                    <w:ind w:left="113" w:right="113"/>
                    <w:jc w:val="center"/>
                    <w:rPr>
                      <w:b/>
                      <w:sz w:val="12"/>
                      <w:szCs w:val="12"/>
                    </w:rPr>
                  </w:pPr>
                  <w:r w:rsidRPr="00E2571B">
                    <w:rPr>
                      <w:b/>
                      <w:sz w:val="12"/>
                      <w:szCs w:val="12"/>
                    </w:rPr>
                    <w:t xml:space="preserve">HOO </w:t>
                  </w:r>
                  <w:r w:rsidRPr="00E2571B">
                    <w:rPr>
                      <w:b/>
                      <w:sz w:val="12"/>
                      <w:szCs w:val="12"/>
                      <w:u w:val="single"/>
                    </w:rPr>
                    <w:t>________________</w:t>
                  </w:r>
                  <w:r w:rsidRPr="00E2571B">
                    <w:rPr>
                      <w:b/>
                      <w:sz w:val="12"/>
                      <w:szCs w:val="12"/>
                    </w:rPr>
                    <w:t xml:space="preserve"> RDO </w:t>
                  </w:r>
                  <w:r w:rsidRPr="00E2571B">
                    <w:rPr>
                      <w:b/>
                      <w:sz w:val="12"/>
                      <w:szCs w:val="12"/>
                      <w:u w:val="single"/>
                    </w:rPr>
                    <w:t>_______________</w:t>
                  </w:r>
                </w:p>
              </w:tc>
              <w:tc>
                <w:tcPr>
                  <w:tcW w:w="2043" w:type="dxa"/>
                  <w:tcBorders>
                    <w:top w:val="single" w:sz="4" w:space="0" w:color="auto"/>
                  </w:tcBorders>
                </w:tcPr>
                <w:p w14:paraId="2106EC13" w14:textId="7044BA19" w:rsidR="00E83C9D" w:rsidRPr="00E2571B" w:rsidRDefault="00E83C9D" w:rsidP="001D3873">
                  <w:pPr>
                    <w:rPr>
                      <w:b/>
                      <w:sz w:val="12"/>
                      <w:szCs w:val="12"/>
                    </w:rPr>
                  </w:pPr>
                  <w:r w:rsidRPr="00E2571B">
                    <w:rPr>
                      <w:b/>
                      <w:sz w:val="12"/>
                      <w:szCs w:val="12"/>
                    </w:rPr>
                    <w:t>Short</w:t>
                  </w:r>
                  <w:r w:rsidR="0091463B">
                    <w:rPr>
                      <w:b/>
                      <w:sz w:val="12"/>
                      <w:szCs w:val="12"/>
                    </w:rPr>
                    <w:t>-</w:t>
                  </w:r>
                  <w:r w:rsidRPr="00E2571B">
                    <w:rPr>
                      <w:b/>
                      <w:sz w:val="12"/>
                      <w:szCs w:val="12"/>
                    </w:rPr>
                    <w:t>Term Considerations</w:t>
                  </w:r>
                </w:p>
              </w:tc>
            </w:tr>
            <w:tr w:rsidR="00E83C9D" w:rsidRPr="00E2571B" w14:paraId="71E06B27" w14:textId="77777777" w:rsidTr="002A2917">
              <w:tc>
                <w:tcPr>
                  <w:tcW w:w="468" w:type="dxa"/>
                  <w:vMerge/>
                  <w:shd w:val="clear" w:color="auto" w:fill="auto"/>
                  <w:textDirection w:val="btLr"/>
                  <w:vAlign w:val="center"/>
                </w:tcPr>
                <w:p w14:paraId="61817160" w14:textId="77777777" w:rsidR="00E83C9D" w:rsidRPr="00E2571B" w:rsidRDefault="00E83C9D" w:rsidP="001D3873">
                  <w:pPr>
                    <w:ind w:left="113" w:right="113"/>
                    <w:jc w:val="center"/>
                    <w:rPr>
                      <w:sz w:val="12"/>
                      <w:szCs w:val="12"/>
                    </w:rPr>
                  </w:pPr>
                </w:p>
              </w:tc>
              <w:tc>
                <w:tcPr>
                  <w:tcW w:w="2043" w:type="dxa"/>
                </w:tcPr>
                <w:p w14:paraId="3DE76A29" w14:textId="1D525AF4" w:rsidR="00E83C9D" w:rsidRPr="00E2571B" w:rsidRDefault="00E83C9D" w:rsidP="001D3873">
                  <w:pPr>
                    <w:rPr>
                      <w:sz w:val="12"/>
                      <w:szCs w:val="12"/>
                    </w:rPr>
                  </w:pPr>
                  <w:r w:rsidRPr="00E2571B">
                    <w:rPr>
                      <w:sz w:val="12"/>
                      <w:szCs w:val="12"/>
                    </w:rPr>
                    <w:t xml:space="preserve">Fuel </w:t>
                  </w:r>
                  <w:proofErr w:type="gramStart"/>
                  <w:r w:rsidR="00B526F1">
                    <w:rPr>
                      <w:sz w:val="12"/>
                      <w:szCs w:val="12"/>
                    </w:rPr>
                    <w:t>c</w:t>
                  </w:r>
                  <w:r w:rsidRPr="00E2571B">
                    <w:rPr>
                      <w:sz w:val="12"/>
                      <w:szCs w:val="12"/>
                    </w:rPr>
                    <w:t>lad</w:t>
                  </w:r>
                  <w:proofErr w:type="gramEnd"/>
                  <w:r w:rsidRPr="00E2571B">
                    <w:rPr>
                      <w:sz w:val="12"/>
                      <w:szCs w:val="12"/>
                    </w:rPr>
                    <w:t xml:space="preserve">, </w:t>
                  </w:r>
                  <w:r w:rsidR="00B526F1">
                    <w:rPr>
                      <w:sz w:val="12"/>
                      <w:szCs w:val="12"/>
                    </w:rPr>
                    <w:t>r</w:t>
                  </w:r>
                  <w:r w:rsidRPr="00E2571B">
                    <w:rPr>
                      <w:sz w:val="12"/>
                      <w:szCs w:val="12"/>
                    </w:rPr>
                    <w:t xml:space="preserve">eactor </w:t>
                  </w:r>
                  <w:r w:rsidR="00B526F1">
                    <w:rPr>
                      <w:sz w:val="12"/>
                      <w:szCs w:val="12"/>
                    </w:rPr>
                    <w:t>c</w:t>
                  </w:r>
                  <w:r w:rsidRPr="00E2571B">
                    <w:rPr>
                      <w:sz w:val="12"/>
                      <w:szCs w:val="12"/>
                    </w:rPr>
                    <w:t xml:space="preserve">oolant </w:t>
                  </w:r>
                  <w:r w:rsidR="00B526F1">
                    <w:rPr>
                      <w:sz w:val="12"/>
                      <w:szCs w:val="12"/>
                    </w:rPr>
                    <w:t>s</w:t>
                  </w:r>
                  <w:r w:rsidRPr="00E2571B">
                    <w:rPr>
                      <w:sz w:val="12"/>
                      <w:szCs w:val="12"/>
                    </w:rPr>
                    <w:t xml:space="preserve">ystem, and </w:t>
                  </w:r>
                  <w:r w:rsidR="00B526F1">
                    <w:rPr>
                      <w:sz w:val="12"/>
                      <w:szCs w:val="12"/>
                    </w:rPr>
                    <w:t>c</w:t>
                  </w:r>
                  <w:r w:rsidRPr="00E2571B">
                    <w:rPr>
                      <w:sz w:val="12"/>
                      <w:szCs w:val="12"/>
                    </w:rPr>
                    <w:t xml:space="preserve">ontainment </w:t>
                  </w:r>
                  <w:r w:rsidR="00B526F1">
                    <w:rPr>
                      <w:sz w:val="12"/>
                      <w:szCs w:val="12"/>
                    </w:rPr>
                    <w:t>b</w:t>
                  </w:r>
                  <w:r w:rsidRPr="00E2571B">
                    <w:rPr>
                      <w:sz w:val="12"/>
                      <w:szCs w:val="12"/>
                    </w:rPr>
                    <w:t>arriers</w:t>
                  </w:r>
                </w:p>
              </w:tc>
            </w:tr>
            <w:tr w:rsidR="00E83C9D" w:rsidRPr="00E2571B" w14:paraId="2942249E" w14:textId="77777777" w:rsidTr="002A2917">
              <w:tc>
                <w:tcPr>
                  <w:tcW w:w="468" w:type="dxa"/>
                  <w:vMerge/>
                  <w:shd w:val="clear" w:color="auto" w:fill="auto"/>
                  <w:textDirection w:val="btLr"/>
                  <w:vAlign w:val="center"/>
                </w:tcPr>
                <w:p w14:paraId="497BA337" w14:textId="77777777" w:rsidR="00E83C9D" w:rsidRPr="00E2571B" w:rsidRDefault="00E83C9D" w:rsidP="001D3873">
                  <w:pPr>
                    <w:ind w:left="113" w:right="113"/>
                    <w:jc w:val="center"/>
                    <w:rPr>
                      <w:sz w:val="12"/>
                      <w:szCs w:val="12"/>
                    </w:rPr>
                  </w:pPr>
                </w:p>
              </w:tc>
              <w:tc>
                <w:tcPr>
                  <w:tcW w:w="2043" w:type="dxa"/>
                </w:tcPr>
                <w:p w14:paraId="27314C20" w14:textId="0A0EEE17" w:rsidR="00E83C9D" w:rsidRPr="00E2571B" w:rsidRDefault="00E83C9D" w:rsidP="001D3873">
                  <w:pPr>
                    <w:rPr>
                      <w:sz w:val="12"/>
                      <w:szCs w:val="12"/>
                    </w:rPr>
                  </w:pPr>
                  <w:r w:rsidRPr="00E2571B">
                    <w:rPr>
                      <w:sz w:val="12"/>
                      <w:szCs w:val="12"/>
                    </w:rPr>
                    <w:t>Tech</w:t>
                  </w:r>
                  <w:r w:rsidR="00B526F1">
                    <w:rPr>
                      <w:sz w:val="12"/>
                      <w:szCs w:val="12"/>
                    </w:rPr>
                    <w:t>nical</w:t>
                  </w:r>
                  <w:r w:rsidRPr="00E2571B">
                    <w:rPr>
                      <w:sz w:val="12"/>
                      <w:szCs w:val="12"/>
                    </w:rPr>
                    <w:t xml:space="preserve"> </w:t>
                  </w:r>
                  <w:r w:rsidR="00B526F1">
                    <w:rPr>
                      <w:sz w:val="12"/>
                      <w:szCs w:val="12"/>
                    </w:rPr>
                    <w:t>s</w:t>
                  </w:r>
                  <w:r w:rsidRPr="00E2571B">
                    <w:rPr>
                      <w:sz w:val="12"/>
                      <w:szCs w:val="12"/>
                    </w:rPr>
                    <w:t>pec</w:t>
                  </w:r>
                  <w:r w:rsidR="00B526F1">
                    <w:rPr>
                      <w:sz w:val="12"/>
                      <w:szCs w:val="12"/>
                    </w:rPr>
                    <w:t>ification</w:t>
                  </w:r>
                  <w:r w:rsidRPr="00E2571B">
                    <w:rPr>
                      <w:sz w:val="12"/>
                      <w:szCs w:val="12"/>
                    </w:rPr>
                    <w:t xml:space="preserve"> </w:t>
                  </w:r>
                  <w:r w:rsidR="00B526F1">
                    <w:rPr>
                      <w:sz w:val="12"/>
                      <w:szCs w:val="12"/>
                    </w:rPr>
                    <w:t>s</w:t>
                  </w:r>
                  <w:r w:rsidRPr="00E2571B">
                    <w:rPr>
                      <w:sz w:val="12"/>
                      <w:szCs w:val="12"/>
                    </w:rPr>
                    <w:t xml:space="preserve">afety </w:t>
                  </w:r>
                  <w:r w:rsidR="00B526F1">
                    <w:rPr>
                      <w:sz w:val="12"/>
                      <w:szCs w:val="12"/>
                    </w:rPr>
                    <w:t>l</w:t>
                  </w:r>
                  <w:r w:rsidRPr="00E2571B">
                    <w:rPr>
                      <w:sz w:val="12"/>
                      <w:szCs w:val="12"/>
                    </w:rPr>
                    <w:t>imits</w:t>
                  </w:r>
                </w:p>
              </w:tc>
            </w:tr>
            <w:tr w:rsidR="00E83C9D" w:rsidRPr="00E2571B" w14:paraId="7AEDDCDB" w14:textId="77777777" w:rsidTr="002A2917">
              <w:tc>
                <w:tcPr>
                  <w:tcW w:w="468" w:type="dxa"/>
                  <w:vMerge/>
                  <w:shd w:val="clear" w:color="auto" w:fill="auto"/>
                  <w:textDirection w:val="btLr"/>
                  <w:vAlign w:val="center"/>
                </w:tcPr>
                <w:p w14:paraId="698395B1" w14:textId="77777777" w:rsidR="00E83C9D" w:rsidRPr="00E2571B" w:rsidRDefault="00E83C9D" w:rsidP="001D3873">
                  <w:pPr>
                    <w:ind w:left="113" w:right="113"/>
                    <w:jc w:val="center"/>
                    <w:rPr>
                      <w:sz w:val="12"/>
                      <w:szCs w:val="12"/>
                    </w:rPr>
                  </w:pPr>
                </w:p>
              </w:tc>
              <w:tc>
                <w:tcPr>
                  <w:tcW w:w="2043" w:type="dxa"/>
                </w:tcPr>
                <w:p w14:paraId="78128E66" w14:textId="79D0A5F1" w:rsidR="00E83C9D" w:rsidRPr="00E2571B" w:rsidRDefault="00E83C9D" w:rsidP="001D3873">
                  <w:pPr>
                    <w:rPr>
                      <w:sz w:val="12"/>
                      <w:szCs w:val="12"/>
                    </w:rPr>
                  </w:pPr>
                  <w:r w:rsidRPr="00E2571B">
                    <w:rPr>
                      <w:sz w:val="12"/>
                      <w:szCs w:val="12"/>
                    </w:rPr>
                    <w:t>E</w:t>
                  </w:r>
                  <w:r w:rsidR="00B526F1">
                    <w:rPr>
                      <w:sz w:val="12"/>
                      <w:szCs w:val="12"/>
                    </w:rPr>
                    <w:t>mergency action level</w:t>
                  </w:r>
                  <w:r w:rsidRPr="00E2571B">
                    <w:rPr>
                      <w:sz w:val="12"/>
                      <w:szCs w:val="12"/>
                    </w:rPr>
                    <w:t xml:space="preserve"> progression path</w:t>
                  </w:r>
                </w:p>
              </w:tc>
            </w:tr>
            <w:tr w:rsidR="00E83C9D" w:rsidRPr="00E2571B" w14:paraId="33636B2A" w14:textId="77777777" w:rsidTr="002A2917">
              <w:tc>
                <w:tcPr>
                  <w:tcW w:w="468" w:type="dxa"/>
                  <w:vMerge/>
                  <w:shd w:val="clear" w:color="auto" w:fill="auto"/>
                  <w:textDirection w:val="btLr"/>
                  <w:vAlign w:val="center"/>
                </w:tcPr>
                <w:p w14:paraId="123EBCDD" w14:textId="77777777" w:rsidR="00E83C9D" w:rsidRPr="00E2571B" w:rsidRDefault="00E83C9D" w:rsidP="001D3873">
                  <w:pPr>
                    <w:ind w:left="113" w:right="113"/>
                    <w:jc w:val="center"/>
                    <w:rPr>
                      <w:sz w:val="12"/>
                      <w:szCs w:val="12"/>
                    </w:rPr>
                  </w:pPr>
                </w:p>
              </w:tc>
              <w:tc>
                <w:tcPr>
                  <w:tcW w:w="2043" w:type="dxa"/>
                </w:tcPr>
                <w:p w14:paraId="0BE03524" w14:textId="5ACEDA01" w:rsidR="00E83C9D" w:rsidRPr="00E2571B" w:rsidRDefault="00E83C9D" w:rsidP="00B526F1">
                  <w:pPr>
                    <w:rPr>
                      <w:sz w:val="12"/>
                      <w:szCs w:val="12"/>
                    </w:rPr>
                  </w:pPr>
                  <w:r w:rsidRPr="00E2571B">
                    <w:rPr>
                      <w:sz w:val="12"/>
                      <w:szCs w:val="12"/>
                    </w:rPr>
                    <w:t>Safety</w:t>
                  </w:r>
                  <w:r w:rsidR="00B526F1">
                    <w:rPr>
                      <w:sz w:val="12"/>
                      <w:szCs w:val="12"/>
                    </w:rPr>
                    <w:t>-r</w:t>
                  </w:r>
                  <w:r w:rsidRPr="00E2571B">
                    <w:rPr>
                      <w:sz w:val="12"/>
                      <w:szCs w:val="12"/>
                    </w:rPr>
                    <w:t xml:space="preserve">elated </w:t>
                  </w:r>
                  <w:r w:rsidR="00B526F1">
                    <w:rPr>
                      <w:sz w:val="12"/>
                      <w:szCs w:val="12"/>
                    </w:rPr>
                    <w:t>e</w:t>
                  </w:r>
                  <w:r w:rsidRPr="00E2571B">
                    <w:rPr>
                      <w:sz w:val="12"/>
                      <w:szCs w:val="12"/>
                    </w:rPr>
                    <w:t xml:space="preserve">quipment </w:t>
                  </w:r>
                  <w:r w:rsidR="00B526F1">
                    <w:rPr>
                      <w:sz w:val="12"/>
                      <w:szCs w:val="12"/>
                    </w:rPr>
                    <w:t>out of service</w:t>
                  </w:r>
                </w:p>
              </w:tc>
            </w:tr>
            <w:tr w:rsidR="00E83C9D" w:rsidRPr="00E2571B" w14:paraId="742C8B05" w14:textId="77777777" w:rsidTr="002A2917">
              <w:tc>
                <w:tcPr>
                  <w:tcW w:w="468" w:type="dxa"/>
                  <w:vMerge/>
                  <w:shd w:val="clear" w:color="auto" w:fill="auto"/>
                  <w:textDirection w:val="btLr"/>
                  <w:vAlign w:val="center"/>
                </w:tcPr>
                <w:p w14:paraId="0812EFDF" w14:textId="77777777" w:rsidR="00E83C9D" w:rsidRPr="00E2571B" w:rsidRDefault="00E83C9D" w:rsidP="001D3873">
                  <w:pPr>
                    <w:ind w:left="113" w:right="113"/>
                    <w:jc w:val="center"/>
                    <w:rPr>
                      <w:sz w:val="12"/>
                      <w:szCs w:val="12"/>
                    </w:rPr>
                  </w:pPr>
                </w:p>
              </w:tc>
              <w:tc>
                <w:tcPr>
                  <w:tcW w:w="2043" w:type="dxa"/>
                </w:tcPr>
                <w:p w14:paraId="5988E7AC" w14:textId="4C8E374C" w:rsidR="00E83C9D" w:rsidRPr="00E2571B" w:rsidRDefault="00E83C9D" w:rsidP="001D3873">
                  <w:pPr>
                    <w:rPr>
                      <w:sz w:val="12"/>
                      <w:szCs w:val="12"/>
                    </w:rPr>
                  </w:pPr>
                  <w:r w:rsidRPr="00E2571B">
                    <w:rPr>
                      <w:sz w:val="12"/>
                      <w:szCs w:val="12"/>
                    </w:rPr>
                    <w:t xml:space="preserve">Support </w:t>
                  </w:r>
                  <w:r w:rsidR="00B526F1">
                    <w:rPr>
                      <w:sz w:val="12"/>
                      <w:szCs w:val="12"/>
                    </w:rPr>
                    <w:t>s</w:t>
                  </w:r>
                  <w:r w:rsidRPr="00E2571B">
                    <w:rPr>
                      <w:sz w:val="12"/>
                      <w:szCs w:val="12"/>
                    </w:rPr>
                    <w:t>ystems functioning</w:t>
                  </w:r>
                </w:p>
              </w:tc>
            </w:tr>
            <w:tr w:rsidR="00E83C9D" w:rsidRPr="00E2571B" w14:paraId="14224B3B" w14:textId="77777777" w:rsidTr="002A2917">
              <w:tc>
                <w:tcPr>
                  <w:tcW w:w="468" w:type="dxa"/>
                  <w:vMerge/>
                  <w:shd w:val="clear" w:color="auto" w:fill="auto"/>
                  <w:textDirection w:val="btLr"/>
                  <w:vAlign w:val="center"/>
                </w:tcPr>
                <w:p w14:paraId="6BDE4157" w14:textId="77777777" w:rsidR="00E83C9D" w:rsidRPr="00E2571B" w:rsidRDefault="00E83C9D" w:rsidP="001D3873">
                  <w:pPr>
                    <w:ind w:left="113" w:right="113"/>
                    <w:jc w:val="center"/>
                    <w:rPr>
                      <w:sz w:val="12"/>
                      <w:szCs w:val="12"/>
                    </w:rPr>
                  </w:pPr>
                </w:p>
              </w:tc>
              <w:tc>
                <w:tcPr>
                  <w:tcW w:w="2043" w:type="dxa"/>
                </w:tcPr>
                <w:p w14:paraId="487D90A1" w14:textId="06EC3DC6" w:rsidR="00E83C9D" w:rsidRPr="00E2571B" w:rsidRDefault="00E83C9D" w:rsidP="001D3873">
                  <w:pPr>
                    <w:rPr>
                      <w:sz w:val="12"/>
                      <w:szCs w:val="12"/>
                    </w:rPr>
                  </w:pPr>
                  <w:r w:rsidRPr="00E2571B">
                    <w:rPr>
                      <w:sz w:val="12"/>
                      <w:szCs w:val="12"/>
                    </w:rPr>
                    <w:t xml:space="preserve">What are the </w:t>
                  </w:r>
                  <w:r w:rsidR="00B526F1">
                    <w:rPr>
                      <w:sz w:val="12"/>
                      <w:szCs w:val="12"/>
                    </w:rPr>
                    <w:t>l</w:t>
                  </w:r>
                  <w:r w:rsidRPr="00E2571B">
                    <w:rPr>
                      <w:sz w:val="12"/>
                      <w:szCs w:val="12"/>
                    </w:rPr>
                    <w:t>icensee’s priorities</w:t>
                  </w:r>
                  <w:r w:rsidR="00B526F1">
                    <w:rPr>
                      <w:sz w:val="12"/>
                      <w:szCs w:val="12"/>
                    </w:rPr>
                    <w:t>?</w:t>
                  </w:r>
                </w:p>
              </w:tc>
            </w:tr>
            <w:tr w:rsidR="00E83C9D" w:rsidRPr="00E2571B" w14:paraId="5FBA11AD" w14:textId="77777777" w:rsidTr="002A2917">
              <w:tc>
                <w:tcPr>
                  <w:tcW w:w="468" w:type="dxa"/>
                  <w:vMerge/>
                  <w:shd w:val="clear" w:color="auto" w:fill="auto"/>
                  <w:textDirection w:val="btLr"/>
                  <w:vAlign w:val="center"/>
                </w:tcPr>
                <w:p w14:paraId="02ACC8A4" w14:textId="77777777" w:rsidR="00E83C9D" w:rsidRPr="00E2571B" w:rsidRDefault="00E83C9D" w:rsidP="001D3873">
                  <w:pPr>
                    <w:ind w:left="113" w:right="113"/>
                    <w:jc w:val="center"/>
                    <w:rPr>
                      <w:sz w:val="12"/>
                      <w:szCs w:val="12"/>
                    </w:rPr>
                  </w:pPr>
                </w:p>
              </w:tc>
              <w:tc>
                <w:tcPr>
                  <w:tcW w:w="2043" w:type="dxa"/>
                </w:tcPr>
                <w:p w14:paraId="3999E384" w14:textId="1D4E2468" w:rsidR="00E83C9D" w:rsidRPr="00E2571B" w:rsidRDefault="00E83C9D" w:rsidP="00B526F1">
                  <w:pPr>
                    <w:rPr>
                      <w:sz w:val="12"/>
                      <w:szCs w:val="12"/>
                    </w:rPr>
                  </w:pPr>
                  <w:r w:rsidRPr="00E2571B">
                    <w:rPr>
                      <w:sz w:val="12"/>
                      <w:szCs w:val="12"/>
                    </w:rPr>
                    <w:t xml:space="preserve">Abnormal </w:t>
                  </w:r>
                  <w:r w:rsidR="00B526F1">
                    <w:rPr>
                      <w:sz w:val="12"/>
                      <w:szCs w:val="12"/>
                    </w:rPr>
                    <w:t>reactor coolant system</w:t>
                  </w:r>
                  <w:r w:rsidR="00B526F1" w:rsidRPr="00E2571B">
                    <w:rPr>
                      <w:sz w:val="12"/>
                      <w:szCs w:val="12"/>
                    </w:rPr>
                    <w:t xml:space="preserve"> </w:t>
                  </w:r>
                  <w:r w:rsidRPr="00E2571B">
                    <w:rPr>
                      <w:sz w:val="12"/>
                      <w:szCs w:val="12"/>
                    </w:rPr>
                    <w:t xml:space="preserve">or </w:t>
                  </w:r>
                  <w:r w:rsidR="002658B1">
                    <w:rPr>
                      <w:sz w:val="12"/>
                      <w:szCs w:val="12"/>
                    </w:rPr>
                    <w:t>s</w:t>
                  </w:r>
                  <w:r w:rsidRPr="00E2571B">
                    <w:rPr>
                      <w:sz w:val="12"/>
                      <w:szCs w:val="12"/>
                    </w:rPr>
                    <w:t>econdary temperatures or pressures</w:t>
                  </w:r>
                </w:p>
              </w:tc>
            </w:tr>
            <w:tr w:rsidR="00E83C9D" w:rsidRPr="00E2571B" w14:paraId="109E88BE" w14:textId="77777777" w:rsidTr="002A2917">
              <w:tc>
                <w:tcPr>
                  <w:tcW w:w="468" w:type="dxa"/>
                  <w:vMerge/>
                  <w:shd w:val="clear" w:color="auto" w:fill="auto"/>
                  <w:textDirection w:val="btLr"/>
                  <w:vAlign w:val="center"/>
                </w:tcPr>
                <w:p w14:paraId="0044F8B6" w14:textId="77777777" w:rsidR="00E83C9D" w:rsidRPr="00E2571B" w:rsidRDefault="00E83C9D" w:rsidP="001D3873">
                  <w:pPr>
                    <w:ind w:left="113" w:right="113"/>
                    <w:jc w:val="center"/>
                    <w:rPr>
                      <w:sz w:val="12"/>
                      <w:szCs w:val="12"/>
                    </w:rPr>
                  </w:pPr>
                </w:p>
              </w:tc>
              <w:tc>
                <w:tcPr>
                  <w:tcW w:w="2043" w:type="dxa"/>
                </w:tcPr>
                <w:p w14:paraId="71060FF1" w14:textId="61424671" w:rsidR="00E83C9D" w:rsidRPr="00E2571B" w:rsidRDefault="00E83C9D" w:rsidP="001D3873">
                  <w:pPr>
                    <w:rPr>
                      <w:sz w:val="12"/>
                      <w:szCs w:val="12"/>
                    </w:rPr>
                  </w:pPr>
                  <w:r w:rsidRPr="00E2571B">
                    <w:rPr>
                      <w:sz w:val="12"/>
                      <w:szCs w:val="12"/>
                    </w:rPr>
                    <w:t xml:space="preserve">Steam </w:t>
                  </w:r>
                  <w:r w:rsidR="002658B1">
                    <w:rPr>
                      <w:sz w:val="12"/>
                      <w:szCs w:val="12"/>
                    </w:rPr>
                    <w:t>g</w:t>
                  </w:r>
                  <w:r w:rsidRPr="00E2571B">
                    <w:rPr>
                      <w:sz w:val="12"/>
                      <w:szCs w:val="12"/>
                    </w:rPr>
                    <w:t xml:space="preserve">enerator and </w:t>
                  </w:r>
                  <w:r w:rsidR="00B526F1">
                    <w:rPr>
                      <w:sz w:val="12"/>
                      <w:szCs w:val="12"/>
                    </w:rPr>
                    <w:t>p</w:t>
                  </w:r>
                  <w:r w:rsidRPr="00E2571B">
                    <w:rPr>
                      <w:sz w:val="12"/>
                      <w:szCs w:val="12"/>
                    </w:rPr>
                    <w:t xml:space="preserve">ressurizer </w:t>
                  </w:r>
                  <w:r w:rsidR="00B526F1">
                    <w:rPr>
                      <w:sz w:val="12"/>
                      <w:szCs w:val="12"/>
                    </w:rPr>
                    <w:t>power-operating relief valve</w:t>
                  </w:r>
                  <w:r w:rsidRPr="00E2571B">
                    <w:rPr>
                      <w:sz w:val="12"/>
                      <w:szCs w:val="12"/>
                    </w:rPr>
                    <w:t>s/</w:t>
                  </w:r>
                  <w:r w:rsidR="00B526F1">
                    <w:rPr>
                      <w:sz w:val="12"/>
                      <w:szCs w:val="12"/>
                    </w:rPr>
                    <w:t>s</w:t>
                  </w:r>
                  <w:r w:rsidRPr="00E2571B">
                    <w:rPr>
                      <w:sz w:val="12"/>
                      <w:szCs w:val="12"/>
                    </w:rPr>
                    <w:t xml:space="preserve">afeties </w:t>
                  </w:r>
                </w:p>
              </w:tc>
            </w:tr>
            <w:tr w:rsidR="00E83C9D" w:rsidRPr="00E2571B" w14:paraId="3959BCAF" w14:textId="77777777" w:rsidTr="002A2917">
              <w:tc>
                <w:tcPr>
                  <w:tcW w:w="468" w:type="dxa"/>
                  <w:vMerge/>
                  <w:shd w:val="clear" w:color="auto" w:fill="auto"/>
                  <w:textDirection w:val="btLr"/>
                  <w:vAlign w:val="center"/>
                </w:tcPr>
                <w:p w14:paraId="2CF08A03" w14:textId="77777777" w:rsidR="00E83C9D" w:rsidRPr="00E2571B" w:rsidRDefault="00E83C9D" w:rsidP="001D3873">
                  <w:pPr>
                    <w:ind w:left="113" w:right="113"/>
                    <w:jc w:val="center"/>
                    <w:rPr>
                      <w:sz w:val="12"/>
                      <w:szCs w:val="12"/>
                    </w:rPr>
                  </w:pPr>
                </w:p>
              </w:tc>
              <w:tc>
                <w:tcPr>
                  <w:tcW w:w="2043" w:type="dxa"/>
                </w:tcPr>
                <w:p w14:paraId="22EB5648" w14:textId="46954161" w:rsidR="00E83C9D" w:rsidRPr="00E2571B" w:rsidRDefault="00E83C9D" w:rsidP="001D3873">
                  <w:pPr>
                    <w:rPr>
                      <w:sz w:val="12"/>
                      <w:szCs w:val="12"/>
                    </w:rPr>
                  </w:pPr>
                  <w:r w:rsidRPr="00E2571B">
                    <w:rPr>
                      <w:sz w:val="12"/>
                      <w:szCs w:val="12"/>
                    </w:rPr>
                    <w:t xml:space="preserve">Operator </w:t>
                  </w:r>
                  <w:r w:rsidR="002658B1">
                    <w:rPr>
                      <w:sz w:val="12"/>
                      <w:szCs w:val="12"/>
                    </w:rPr>
                    <w:t>r</w:t>
                  </w:r>
                  <w:r w:rsidRPr="00E2571B">
                    <w:rPr>
                      <w:sz w:val="12"/>
                      <w:szCs w:val="12"/>
                    </w:rPr>
                    <w:t xml:space="preserve">esponse in accordance with procedures </w:t>
                  </w:r>
                </w:p>
              </w:tc>
            </w:tr>
            <w:tr w:rsidR="00E83C9D" w:rsidRPr="00E2571B" w14:paraId="7C36D899" w14:textId="77777777" w:rsidTr="002A2917">
              <w:tc>
                <w:tcPr>
                  <w:tcW w:w="468" w:type="dxa"/>
                  <w:vMerge/>
                  <w:shd w:val="clear" w:color="auto" w:fill="auto"/>
                  <w:textDirection w:val="btLr"/>
                  <w:vAlign w:val="center"/>
                </w:tcPr>
                <w:p w14:paraId="42A845B7" w14:textId="77777777" w:rsidR="00E83C9D" w:rsidRPr="00E2571B" w:rsidRDefault="00E83C9D" w:rsidP="001D3873">
                  <w:pPr>
                    <w:ind w:left="113" w:right="113"/>
                    <w:jc w:val="center"/>
                    <w:rPr>
                      <w:sz w:val="12"/>
                      <w:szCs w:val="12"/>
                    </w:rPr>
                  </w:pPr>
                </w:p>
              </w:tc>
              <w:tc>
                <w:tcPr>
                  <w:tcW w:w="2043" w:type="dxa"/>
                </w:tcPr>
                <w:p w14:paraId="4C87438A" w14:textId="66FA0864" w:rsidR="00E83C9D" w:rsidRPr="00E2571B" w:rsidRDefault="00E83C9D" w:rsidP="002E2FC5">
                  <w:pPr>
                    <w:rPr>
                      <w:sz w:val="12"/>
                      <w:szCs w:val="12"/>
                    </w:rPr>
                  </w:pPr>
                  <w:r w:rsidRPr="00E2571B">
                    <w:rPr>
                      <w:sz w:val="12"/>
                      <w:szCs w:val="12"/>
                    </w:rPr>
                    <w:t xml:space="preserve">Licensee notifications to the </w:t>
                  </w:r>
                  <w:r w:rsidR="00430F6B">
                    <w:rPr>
                      <w:sz w:val="12"/>
                      <w:szCs w:val="12"/>
                    </w:rPr>
                    <w:t>S</w:t>
                  </w:r>
                  <w:r w:rsidRPr="00E2571B">
                    <w:rPr>
                      <w:sz w:val="12"/>
                      <w:szCs w:val="12"/>
                    </w:rPr>
                    <w:t>tate, local</w:t>
                  </w:r>
                  <w:r w:rsidR="00430F6B">
                    <w:rPr>
                      <w:sz w:val="12"/>
                      <w:szCs w:val="12"/>
                    </w:rPr>
                    <w:t xml:space="preserve"> official</w:t>
                  </w:r>
                  <w:r w:rsidRPr="00E2571B">
                    <w:rPr>
                      <w:sz w:val="12"/>
                      <w:szCs w:val="12"/>
                    </w:rPr>
                    <w:t xml:space="preserve">s, and </w:t>
                  </w:r>
                  <w:r w:rsidR="000A061B">
                    <w:rPr>
                      <w:sz w:val="12"/>
                      <w:szCs w:val="12"/>
                    </w:rPr>
                    <w:t xml:space="preserve">the </w:t>
                  </w:r>
                  <w:r w:rsidRPr="00E2571B">
                    <w:rPr>
                      <w:sz w:val="12"/>
                      <w:szCs w:val="12"/>
                    </w:rPr>
                    <w:t xml:space="preserve">NRC </w:t>
                  </w:r>
                </w:p>
              </w:tc>
            </w:tr>
            <w:tr w:rsidR="00E83C9D" w:rsidRPr="00E2571B" w14:paraId="7C595D18" w14:textId="77777777" w:rsidTr="002A2917">
              <w:tc>
                <w:tcPr>
                  <w:tcW w:w="468" w:type="dxa"/>
                  <w:vMerge/>
                  <w:shd w:val="clear" w:color="auto" w:fill="auto"/>
                  <w:textDirection w:val="btLr"/>
                  <w:vAlign w:val="center"/>
                </w:tcPr>
                <w:p w14:paraId="5F20731F" w14:textId="77777777" w:rsidR="00E83C9D" w:rsidRPr="00E2571B" w:rsidRDefault="00E83C9D" w:rsidP="001D3873">
                  <w:pPr>
                    <w:ind w:left="113" w:right="113"/>
                    <w:jc w:val="center"/>
                    <w:rPr>
                      <w:sz w:val="12"/>
                      <w:szCs w:val="12"/>
                    </w:rPr>
                  </w:pPr>
                </w:p>
              </w:tc>
              <w:tc>
                <w:tcPr>
                  <w:tcW w:w="2043" w:type="dxa"/>
                </w:tcPr>
                <w:p w14:paraId="7AED4ABE" w14:textId="2120E296" w:rsidR="00E83C9D" w:rsidRPr="00E2571B" w:rsidRDefault="00E83C9D" w:rsidP="001D3873">
                  <w:pPr>
                    <w:rPr>
                      <w:sz w:val="12"/>
                      <w:szCs w:val="12"/>
                    </w:rPr>
                  </w:pPr>
                  <w:r w:rsidRPr="00E2571B">
                    <w:rPr>
                      <w:sz w:val="12"/>
                      <w:szCs w:val="12"/>
                    </w:rPr>
                    <w:t xml:space="preserve">Communicate safety concerns to NRC and </w:t>
                  </w:r>
                  <w:r w:rsidR="002658B1">
                    <w:rPr>
                      <w:sz w:val="12"/>
                      <w:szCs w:val="12"/>
                    </w:rPr>
                    <w:t>l</w:t>
                  </w:r>
                  <w:r w:rsidRPr="00E2571B">
                    <w:rPr>
                      <w:sz w:val="12"/>
                      <w:szCs w:val="12"/>
                    </w:rPr>
                    <w:t>icensee management</w:t>
                  </w:r>
                </w:p>
              </w:tc>
            </w:tr>
            <w:tr w:rsidR="00E83C9D" w:rsidRPr="00E2571B" w14:paraId="4E7608AC" w14:textId="77777777" w:rsidTr="002A2917">
              <w:tc>
                <w:tcPr>
                  <w:tcW w:w="468" w:type="dxa"/>
                  <w:vMerge/>
                  <w:shd w:val="clear" w:color="auto" w:fill="auto"/>
                  <w:textDirection w:val="btLr"/>
                  <w:vAlign w:val="center"/>
                </w:tcPr>
                <w:p w14:paraId="0B556E83" w14:textId="77777777" w:rsidR="00E83C9D" w:rsidRPr="00E2571B" w:rsidRDefault="00E83C9D" w:rsidP="001D3873">
                  <w:pPr>
                    <w:ind w:left="113" w:right="113"/>
                    <w:jc w:val="center"/>
                    <w:rPr>
                      <w:sz w:val="12"/>
                      <w:szCs w:val="12"/>
                    </w:rPr>
                  </w:pPr>
                </w:p>
              </w:tc>
              <w:tc>
                <w:tcPr>
                  <w:tcW w:w="2043" w:type="dxa"/>
                </w:tcPr>
                <w:p w14:paraId="677D56C1" w14:textId="77777777" w:rsidR="00E83C9D" w:rsidRPr="00E2571B" w:rsidRDefault="00E83C9D" w:rsidP="001D3873">
                  <w:pPr>
                    <w:rPr>
                      <w:sz w:val="12"/>
                      <w:szCs w:val="12"/>
                    </w:rPr>
                  </w:pPr>
                  <w:r w:rsidRPr="00E2571B">
                    <w:rPr>
                      <w:sz w:val="12"/>
                      <w:szCs w:val="12"/>
                    </w:rPr>
                    <w:t>Personnel injuries, contaminations, or overexposures</w:t>
                  </w:r>
                </w:p>
              </w:tc>
            </w:tr>
            <w:tr w:rsidR="00E83C9D" w:rsidRPr="00E2571B" w14:paraId="1375AC25" w14:textId="77777777" w:rsidTr="002A2917">
              <w:tc>
                <w:tcPr>
                  <w:tcW w:w="468" w:type="dxa"/>
                  <w:vMerge/>
                  <w:shd w:val="clear" w:color="auto" w:fill="auto"/>
                  <w:textDirection w:val="btLr"/>
                  <w:vAlign w:val="center"/>
                </w:tcPr>
                <w:p w14:paraId="2137912B" w14:textId="77777777" w:rsidR="00E83C9D" w:rsidRPr="00E2571B" w:rsidRDefault="00E83C9D" w:rsidP="001D3873">
                  <w:pPr>
                    <w:ind w:left="113" w:right="113"/>
                    <w:jc w:val="center"/>
                    <w:rPr>
                      <w:sz w:val="12"/>
                      <w:szCs w:val="12"/>
                    </w:rPr>
                  </w:pPr>
                </w:p>
              </w:tc>
              <w:tc>
                <w:tcPr>
                  <w:tcW w:w="2043" w:type="dxa"/>
                </w:tcPr>
                <w:p w14:paraId="6BC8DA90" w14:textId="77777777" w:rsidR="00E83C9D" w:rsidRPr="00E2571B" w:rsidRDefault="00E83C9D" w:rsidP="001D3873">
                  <w:pPr>
                    <w:rPr>
                      <w:sz w:val="12"/>
                      <w:szCs w:val="12"/>
                    </w:rPr>
                  </w:pPr>
                  <w:r w:rsidRPr="00E2571B">
                    <w:rPr>
                      <w:sz w:val="12"/>
                      <w:szCs w:val="12"/>
                    </w:rPr>
                    <w:t xml:space="preserve">Additional support or relief needed to continue to monitor the event </w:t>
                  </w:r>
                </w:p>
              </w:tc>
            </w:tr>
          </w:tbl>
          <w:p w14:paraId="2459B53A" w14:textId="77777777" w:rsidR="00E83C9D" w:rsidRPr="00E2571B" w:rsidRDefault="00E83C9D" w:rsidP="001D3873">
            <w:pPr>
              <w:ind w:left="113" w:right="113"/>
              <w:jc w:val="center"/>
              <w:rPr>
                <w:b/>
                <w:sz w:val="12"/>
                <w:szCs w:val="12"/>
              </w:rPr>
            </w:pPr>
          </w:p>
        </w:tc>
        <w:tc>
          <w:tcPr>
            <w:tcW w:w="2990" w:type="dxa"/>
          </w:tcPr>
          <w:p w14:paraId="208A24E0" w14:textId="77777777" w:rsidR="00E83C9D" w:rsidRPr="00E2571B" w:rsidRDefault="00E83C9D" w:rsidP="001D3873">
            <w:pPr>
              <w:ind w:right="113"/>
              <w:rPr>
                <w:b/>
                <w:sz w:val="12"/>
                <w:szCs w:val="12"/>
              </w:rPr>
            </w:pPr>
          </w:p>
          <w:p w14:paraId="6EB55EB1" w14:textId="77777777" w:rsidR="00E83C9D" w:rsidRPr="00E2571B" w:rsidRDefault="00E83C9D" w:rsidP="001D3873">
            <w:pPr>
              <w:ind w:left="113" w:right="113"/>
              <w:jc w:val="center"/>
              <w:rPr>
                <w:b/>
                <w:sz w:val="12"/>
                <w:szCs w:val="12"/>
              </w:rPr>
            </w:pPr>
          </w:p>
        </w:tc>
        <w:tc>
          <w:tcPr>
            <w:tcW w:w="3072" w:type="dxa"/>
          </w:tcPr>
          <w:tbl>
            <w:tblPr>
              <w:tblStyle w:val="TableGrid"/>
              <w:tblW w:w="2541" w:type="dxa"/>
              <w:tblInd w:w="120" w:type="dxa"/>
              <w:tblCellMar>
                <w:top w:w="58" w:type="dxa"/>
                <w:left w:w="58" w:type="dxa"/>
                <w:bottom w:w="29" w:type="dxa"/>
                <w:right w:w="58" w:type="dxa"/>
              </w:tblCellMar>
              <w:tblLook w:val="01E0" w:firstRow="1" w:lastRow="1" w:firstColumn="1" w:lastColumn="1" w:noHBand="0" w:noVBand="0"/>
            </w:tblPr>
            <w:tblGrid>
              <w:gridCol w:w="468"/>
              <w:gridCol w:w="2073"/>
            </w:tblGrid>
            <w:tr w:rsidR="00E83C9D" w:rsidRPr="00E2571B" w14:paraId="4AEA8582" w14:textId="77777777" w:rsidTr="002A2917">
              <w:trPr>
                <w:trHeight w:val="189"/>
              </w:trPr>
              <w:tc>
                <w:tcPr>
                  <w:tcW w:w="2541" w:type="dxa"/>
                  <w:gridSpan w:val="2"/>
                  <w:tcBorders>
                    <w:left w:val="nil"/>
                    <w:right w:val="nil"/>
                  </w:tcBorders>
                  <w:shd w:val="clear" w:color="auto" w:fill="auto"/>
                  <w:textDirection w:val="btLr"/>
                  <w:vAlign w:val="center"/>
                </w:tcPr>
                <w:p w14:paraId="3EFEAAC8" w14:textId="77777777" w:rsidR="00E83C9D" w:rsidRPr="00E2571B" w:rsidRDefault="00E83C9D" w:rsidP="001D3873">
                  <w:pPr>
                    <w:rPr>
                      <w:b/>
                      <w:sz w:val="12"/>
                      <w:szCs w:val="12"/>
                    </w:rPr>
                  </w:pPr>
                </w:p>
              </w:tc>
            </w:tr>
            <w:tr w:rsidR="00E83C9D" w:rsidRPr="00E2571B" w14:paraId="354E6195" w14:textId="77777777" w:rsidTr="002A2917">
              <w:tc>
                <w:tcPr>
                  <w:tcW w:w="468" w:type="dxa"/>
                  <w:vMerge w:val="restart"/>
                  <w:shd w:val="clear" w:color="auto" w:fill="auto"/>
                  <w:textDirection w:val="btLr"/>
                  <w:vAlign w:val="center"/>
                </w:tcPr>
                <w:p w14:paraId="2210B7AD" w14:textId="05A14A72" w:rsidR="00E83C9D" w:rsidRPr="00E2571B" w:rsidRDefault="00E83C9D" w:rsidP="001D3873">
                  <w:pPr>
                    <w:ind w:left="113" w:right="113"/>
                    <w:jc w:val="center"/>
                    <w:rPr>
                      <w:b/>
                      <w:sz w:val="12"/>
                      <w:szCs w:val="12"/>
                    </w:rPr>
                  </w:pPr>
                  <w:r w:rsidRPr="00E2571B">
                    <w:rPr>
                      <w:b/>
                      <w:sz w:val="12"/>
                      <w:szCs w:val="12"/>
                    </w:rPr>
                    <w:t>Boiling</w:t>
                  </w:r>
                  <w:r w:rsidR="000A061B">
                    <w:rPr>
                      <w:b/>
                      <w:sz w:val="12"/>
                      <w:szCs w:val="12"/>
                    </w:rPr>
                    <w:t>-</w:t>
                  </w:r>
                  <w:r w:rsidRPr="00E2571B">
                    <w:rPr>
                      <w:b/>
                      <w:sz w:val="12"/>
                      <w:szCs w:val="12"/>
                    </w:rPr>
                    <w:t>Water Reactor Transient Response</w:t>
                  </w:r>
                </w:p>
                <w:p w14:paraId="76632D74" w14:textId="77777777" w:rsidR="00E83C9D" w:rsidRPr="00E2571B" w:rsidRDefault="00E83C9D" w:rsidP="001D3873">
                  <w:pPr>
                    <w:ind w:left="113" w:right="113"/>
                    <w:jc w:val="center"/>
                    <w:rPr>
                      <w:sz w:val="12"/>
                      <w:szCs w:val="12"/>
                    </w:rPr>
                  </w:pPr>
                  <w:r w:rsidRPr="00E2571B">
                    <w:rPr>
                      <w:b/>
                      <w:sz w:val="12"/>
                      <w:szCs w:val="12"/>
                    </w:rPr>
                    <w:t xml:space="preserve">HOO </w:t>
                  </w:r>
                  <w:r w:rsidRPr="00E2571B">
                    <w:rPr>
                      <w:b/>
                      <w:sz w:val="12"/>
                      <w:szCs w:val="12"/>
                      <w:u w:val="single"/>
                    </w:rPr>
                    <w:t>________________</w:t>
                  </w:r>
                  <w:r w:rsidRPr="00E2571B">
                    <w:rPr>
                      <w:b/>
                      <w:sz w:val="12"/>
                      <w:szCs w:val="12"/>
                    </w:rPr>
                    <w:t xml:space="preserve"> RDO </w:t>
                  </w:r>
                  <w:r w:rsidRPr="00E2571B">
                    <w:rPr>
                      <w:b/>
                      <w:sz w:val="12"/>
                      <w:szCs w:val="12"/>
                      <w:u w:val="single"/>
                    </w:rPr>
                    <w:t>_______________</w:t>
                  </w:r>
                </w:p>
              </w:tc>
              <w:tc>
                <w:tcPr>
                  <w:tcW w:w="2073" w:type="dxa"/>
                  <w:tcBorders>
                    <w:bottom w:val="single" w:sz="4" w:space="0" w:color="auto"/>
                    <w:right w:val="single" w:sz="4" w:space="0" w:color="auto"/>
                  </w:tcBorders>
                </w:tcPr>
                <w:p w14:paraId="55D3B187" w14:textId="77777777" w:rsidR="00E83C9D" w:rsidRPr="00E2571B" w:rsidRDefault="00E83C9D" w:rsidP="001D3873">
                  <w:pPr>
                    <w:rPr>
                      <w:b/>
                      <w:sz w:val="12"/>
                      <w:szCs w:val="12"/>
                    </w:rPr>
                  </w:pPr>
                  <w:r w:rsidRPr="00E2571B">
                    <w:rPr>
                      <w:b/>
                      <w:sz w:val="12"/>
                      <w:szCs w:val="12"/>
                    </w:rPr>
                    <w:t>Immediate Actions</w:t>
                  </w:r>
                </w:p>
              </w:tc>
            </w:tr>
            <w:tr w:rsidR="00E83C9D" w:rsidRPr="00E2571B" w14:paraId="55427434" w14:textId="77777777" w:rsidTr="002A2917">
              <w:tc>
                <w:tcPr>
                  <w:tcW w:w="468" w:type="dxa"/>
                  <w:vMerge/>
                  <w:shd w:val="clear" w:color="auto" w:fill="auto"/>
                  <w:textDirection w:val="btLr"/>
                  <w:vAlign w:val="center"/>
                </w:tcPr>
                <w:p w14:paraId="1B026D4B" w14:textId="77777777" w:rsidR="00E83C9D" w:rsidRPr="00E2571B" w:rsidRDefault="00E83C9D" w:rsidP="001D3873">
                  <w:pPr>
                    <w:ind w:left="113" w:right="113"/>
                    <w:jc w:val="center"/>
                    <w:rPr>
                      <w:sz w:val="12"/>
                      <w:szCs w:val="12"/>
                    </w:rPr>
                  </w:pPr>
                </w:p>
              </w:tc>
              <w:tc>
                <w:tcPr>
                  <w:tcW w:w="2073" w:type="dxa"/>
                  <w:tcBorders>
                    <w:right w:val="single" w:sz="4" w:space="0" w:color="auto"/>
                  </w:tcBorders>
                </w:tcPr>
                <w:p w14:paraId="472799C2" w14:textId="17B1A280" w:rsidR="00E83C9D" w:rsidRPr="00E2571B" w:rsidRDefault="00E83C9D" w:rsidP="001D3873">
                  <w:pPr>
                    <w:rPr>
                      <w:sz w:val="12"/>
                      <w:szCs w:val="12"/>
                    </w:rPr>
                  </w:pPr>
                  <w:r w:rsidRPr="00E2571B">
                    <w:rPr>
                      <w:sz w:val="12"/>
                      <w:szCs w:val="12"/>
                    </w:rPr>
                    <w:t xml:space="preserve">Reactor </w:t>
                  </w:r>
                  <w:r w:rsidR="000031D4">
                    <w:rPr>
                      <w:sz w:val="12"/>
                      <w:szCs w:val="12"/>
                    </w:rPr>
                    <w:t>p</w:t>
                  </w:r>
                  <w:r w:rsidRPr="00E2571B">
                    <w:rPr>
                      <w:sz w:val="12"/>
                      <w:szCs w:val="12"/>
                    </w:rPr>
                    <w:t>ower</w:t>
                  </w:r>
                </w:p>
              </w:tc>
            </w:tr>
            <w:tr w:rsidR="00E83C9D" w:rsidRPr="00E2571B" w14:paraId="161936DA" w14:textId="77777777" w:rsidTr="002A2917">
              <w:tc>
                <w:tcPr>
                  <w:tcW w:w="468" w:type="dxa"/>
                  <w:vMerge/>
                  <w:shd w:val="clear" w:color="auto" w:fill="auto"/>
                  <w:textDirection w:val="btLr"/>
                  <w:vAlign w:val="center"/>
                </w:tcPr>
                <w:p w14:paraId="7170C8BA" w14:textId="77777777" w:rsidR="00E83C9D" w:rsidRPr="00E2571B" w:rsidRDefault="00E83C9D" w:rsidP="001D3873">
                  <w:pPr>
                    <w:ind w:left="113" w:right="113"/>
                    <w:jc w:val="center"/>
                    <w:rPr>
                      <w:sz w:val="12"/>
                      <w:szCs w:val="12"/>
                    </w:rPr>
                  </w:pPr>
                </w:p>
              </w:tc>
              <w:tc>
                <w:tcPr>
                  <w:tcW w:w="2073" w:type="dxa"/>
                  <w:tcBorders>
                    <w:right w:val="single" w:sz="4" w:space="0" w:color="auto"/>
                  </w:tcBorders>
                </w:tcPr>
                <w:p w14:paraId="0ED17F9C" w14:textId="50CBBA22" w:rsidR="00E83C9D" w:rsidRPr="00E2571B" w:rsidRDefault="00E83C9D" w:rsidP="001D3873">
                  <w:pPr>
                    <w:rPr>
                      <w:sz w:val="12"/>
                      <w:szCs w:val="12"/>
                    </w:rPr>
                  </w:pPr>
                  <w:r w:rsidRPr="00E2571B">
                    <w:rPr>
                      <w:sz w:val="12"/>
                      <w:szCs w:val="12"/>
                    </w:rPr>
                    <w:t>R</w:t>
                  </w:r>
                  <w:r w:rsidR="000031D4">
                    <w:rPr>
                      <w:sz w:val="12"/>
                      <w:szCs w:val="12"/>
                    </w:rPr>
                    <w:t>eactor pressure vessel</w:t>
                  </w:r>
                  <w:r w:rsidRPr="00E2571B">
                    <w:rPr>
                      <w:sz w:val="12"/>
                      <w:szCs w:val="12"/>
                    </w:rPr>
                    <w:t xml:space="preserve"> </w:t>
                  </w:r>
                  <w:r w:rsidR="000031D4">
                    <w:rPr>
                      <w:sz w:val="12"/>
                      <w:szCs w:val="12"/>
                    </w:rPr>
                    <w:t>p</w:t>
                  </w:r>
                  <w:r w:rsidRPr="00E2571B">
                    <w:rPr>
                      <w:sz w:val="12"/>
                      <w:szCs w:val="12"/>
                    </w:rPr>
                    <w:t>ressure</w:t>
                  </w:r>
                </w:p>
              </w:tc>
            </w:tr>
            <w:tr w:rsidR="00E83C9D" w:rsidRPr="00E2571B" w14:paraId="26E1BE88" w14:textId="77777777" w:rsidTr="002A2917">
              <w:tc>
                <w:tcPr>
                  <w:tcW w:w="468" w:type="dxa"/>
                  <w:vMerge/>
                  <w:shd w:val="clear" w:color="auto" w:fill="auto"/>
                  <w:textDirection w:val="btLr"/>
                  <w:vAlign w:val="center"/>
                </w:tcPr>
                <w:p w14:paraId="6059FEFE" w14:textId="77777777" w:rsidR="00E83C9D" w:rsidRPr="00E2571B" w:rsidRDefault="00E83C9D" w:rsidP="001D3873">
                  <w:pPr>
                    <w:ind w:left="113" w:right="113"/>
                    <w:jc w:val="center"/>
                    <w:rPr>
                      <w:sz w:val="12"/>
                      <w:szCs w:val="12"/>
                    </w:rPr>
                  </w:pPr>
                </w:p>
              </w:tc>
              <w:tc>
                <w:tcPr>
                  <w:tcW w:w="2073" w:type="dxa"/>
                  <w:tcBorders>
                    <w:right w:val="single" w:sz="4" w:space="0" w:color="auto"/>
                  </w:tcBorders>
                </w:tcPr>
                <w:p w14:paraId="77984025" w14:textId="3C445583" w:rsidR="00E83C9D" w:rsidRPr="00E2571B" w:rsidRDefault="00E83C9D" w:rsidP="001D3873">
                  <w:pPr>
                    <w:rPr>
                      <w:sz w:val="12"/>
                      <w:szCs w:val="12"/>
                    </w:rPr>
                  </w:pPr>
                  <w:r w:rsidRPr="00E2571B">
                    <w:rPr>
                      <w:sz w:val="12"/>
                      <w:szCs w:val="12"/>
                    </w:rPr>
                    <w:t>R</w:t>
                  </w:r>
                  <w:r w:rsidR="000031D4">
                    <w:rPr>
                      <w:sz w:val="12"/>
                      <w:szCs w:val="12"/>
                    </w:rPr>
                    <w:t>eactor pressure vessel</w:t>
                  </w:r>
                  <w:r w:rsidRPr="00E2571B">
                    <w:rPr>
                      <w:sz w:val="12"/>
                      <w:szCs w:val="12"/>
                    </w:rPr>
                    <w:t xml:space="preserve"> </w:t>
                  </w:r>
                  <w:r w:rsidR="000031D4">
                    <w:rPr>
                      <w:sz w:val="12"/>
                      <w:szCs w:val="12"/>
                    </w:rPr>
                    <w:t>l</w:t>
                  </w:r>
                  <w:r w:rsidRPr="00E2571B">
                    <w:rPr>
                      <w:sz w:val="12"/>
                      <w:szCs w:val="12"/>
                    </w:rPr>
                    <w:t>evel</w:t>
                  </w:r>
                </w:p>
              </w:tc>
            </w:tr>
            <w:tr w:rsidR="00E83C9D" w:rsidRPr="00E2571B" w14:paraId="53834A56" w14:textId="77777777" w:rsidTr="002A2917">
              <w:tc>
                <w:tcPr>
                  <w:tcW w:w="468" w:type="dxa"/>
                  <w:vMerge/>
                  <w:shd w:val="clear" w:color="auto" w:fill="auto"/>
                  <w:textDirection w:val="btLr"/>
                  <w:vAlign w:val="center"/>
                </w:tcPr>
                <w:p w14:paraId="3D57413F" w14:textId="77777777" w:rsidR="00E83C9D" w:rsidRPr="00E2571B" w:rsidRDefault="00E83C9D" w:rsidP="001D3873">
                  <w:pPr>
                    <w:ind w:left="113" w:right="113"/>
                    <w:jc w:val="center"/>
                    <w:rPr>
                      <w:sz w:val="12"/>
                      <w:szCs w:val="12"/>
                    </w:rPr>
                  </w:pPr>
                </w:p>
              </w:tc>
              <w:tc>
                <w:tcPr>
                  <w:tcW w:w="2073" w:type="dxa"/>
                  <w:tcBorders>
                    <w:right w:val="single" w:sz="4" w:space="0" w:color="auto"/>
                  </w:tcBorders>
                </w:tcPr>
                <w:p w14:paraId="576EDF8F" w14:textId="24915490" w:rsidR="00E83C9D" w:rsidRPr="00E2571B" w:rsidRDefault="00E83C9D" w:rsidP="001D3873">
                  <w:pPr>
                    <w:rPr>
                      <w:sz w:val="12"/>
                      <w:szCs w:val="12"/>
                    </w:rPr>
                  </w:pPr>
                  <w:r w:rsidRPr="00E2571B">
                    <w:rPr>
                      <w:sz w:val="12"/>
                      <w:szCs w:val="12"/>
                    </w:rPr>
                    <w:t xml:space="preserve">Electrical </w:t>
                  </w:r>
                  <w:r w:rsidR="000031D4">
                    <w:rPr>
                      <w:sz w:val="12"/>
                      <w:szCs w:val="12"/>
                    </w:rPr>
                    <w:t>p</w:t>
                  </w:r>
                  <w:r w:rsidRPr="00E2571B">
                    <w:rPr>
                      <w:sz w:val="12"/>
                      <w:szCs w:val="12"/>
                    </w:rPr>
                    <w:t>ower</w:t>
                  </w:r>
                </w:p>
              </w:tc>
            </w:tr>
            <w:tr w:rsidR="00E83C9D" w:rsidRPr="00E2571B" w14:paraId="12DFA068" w14:textId="77777777" w:rsidTr="002A2917">
              <w:tc>
                <w:tcPr>
                  <w:tcW w:w="468" w:type="dxa"/>
                  <w:vMerge/>
                  <w:shd w:val="clear" w:color="auto" w:fill="auto"/>
                  <w:textDirection w:val="btLr"/>
                  <w:vAlign w:val="center"/>
                </w:tcPr>
                <w:p w14:paraId="6EC7B9D4" w14:textId="77777777" w:rsidR="00E83C9D" w:rsidRPr="00E2571B" w:rsidRDefault="00E83C9D" w:rsidP="001D3873">
                  <w:pPr>
                    <w:ind w:left="113" w:right="113"/>
                    <w:jc w:val="center"/>
                    <w:rPr>
                      <w:sz w:val="12"/>
                      <w:szCs w:val="12"/>
                    </w:rPr>
                  </w:pPr>
                </w:p>
              </w:tc>
              <w:tc>
                <w:tcPr>
                  <w:tcW w:w="2073" w:type="dxa"/>
                  <w:tcBorders>
                    <w:right w:val="single" w:sz="4" w:space="0" w:color="auto"/>
                  </w:tcBorders>
                </w:tcPr>
                <w:p w14:paraId="7F30EC21" w14:textId="3E63E6B9" w:rsidR="00E83C9D" w:rsidRPr="00E2571B" w:rsidRDefault="00E83C9D" w:rsidP="001D3873">
                  <w:pPr>
                    <w:rPr>
                      <w:sz w:val="12"/>
                      <w:szCs w:val="12"/>
                    </w:rPr>
                  </w:pPr>
                  <w:r w:rsidRPr="00E2571B">
                    <w:rPr>
                      <w:sz w:val="12"/>
                      <w:szCs w:val="12"/>
                    </w:rPr>
                    <w:t>E</w:t>
                  </w:r>
                  <w:r w:rsidR="000031D4">
                    <w:rPr>
                      <w:sz w:val="12"/>
                      <w:szCs w:val="12"/>
                    </w:rPr>
                    <w:t>mergency core cooling system</w:t>
                  </w:r>
                  <w:r w:rsidRPr="00E2571B">
                    <w:rPr>
                      <w:sz w:val="12"/>
                      <w:szCs w:val="12"/>
                    </w:rPr>
                    <w:t xml:space="preserve"> </w:t>
                  </w:r>
                  <w:r w:rsidR="000031D4">
                    <w:rPr>
                      <w:sz w:val="12"/>
                      <w:szCs w:val="12"/>
                    </w:rPr>
                    <w:t>a</w:t>
                  </w:r>
                  <w:r w:rsidRPr="00E2571B">
                    <w:rPr>
                      <w:sz w:val="12"/>
                      <w:szCs w:val="12"/>
                    </w:rPr>
                    <w:t>ctuation</w:t>
                  </w:r>
                </w:p>
              </w:tc>
            </w:tr>
            <w:tr w:rsidR="00E83C9D" w:rsidRPr="00E2571B" w14:paraId="6271AF23" w14:textId="77777777" w:rsidTr="002A2917">
              <w:tc>
                <w:tcPr>
                  <w:tcW w:w="468" w:type="dxa"/>
                  <w:vMerge/>
                  <w:shd w:val="clear" w:color="auto" w:fill="auto"/>
                  <w:textDirection w:val="btLr"/>
                  <w:vAlign w:val="center"/>
                </w:tcPr>
                <w:p w14:paraId="28197758" w14:textId="77777777" w:rsidR="00E83C9D" w:rsidRPr="00E2571B" w:rsidRDefault="00E83C9D" w:rsidP="001D3873">
                  <w:pPr>
                    <w:ind w:left="113" w:right="113"/>
                    <w:jc w:val="center"/>
                    <w:rPr>
                      <w:sz w:val="12"/>
                      <w:szCs w:val="12"/>
                    </w:rPr>
                  </w:pPr>
                </w:p>
              </w:tc>
              <w:tc>
                <w:tcPr>
                  <w:tcW w:w="2073" w:type="dxa"/>
                  <w:tcBorders>
                    <w:right w:val="single" w:sz="4" w:space="0" w:color="auto"/>
                  </w:tcBorders>
                </w:tcPr>
                <w:p w14:paraId="74044255" w14:textId="19971476" w:rsidR="00E83C9D" w:rsidRPr="00E2571B" w:rsidRDefault="00E83C9D" w:rsidP="001D3873">
                  <w:pPr>
                    <w:rPr>
                      <w:sz w:val="12"/>
                      <w:szCs w:val="12"/>
                    </w:rPr>
                  </w:pPr>
                  <w:r w:rsidRPr="00E2571B">
                    <w:rPr>
                      <w:sz w:val="12"/>
                      <w:szCs w:val="12"/>
                    </w:rPr>
                    <w:t xml:space="preserve">Heat </w:t>
                  </w:r>
                  <w:r w:rsidR="000031D4">
                    <w:rPr>
                      <w:sz w:val="12"/>
                      <w:szCs w:val="12"/>
                    </w:rPr>
                    <w:t>s</w:t>
                  </w:r>
                  <w:r w:rsidRPr="00E2571B">
                    <w:rPr>
                      <w:sz w:val="12"/>
                      <w:szCs w:val="12"/>
                    </w:rPr>
                    <w:t>ink</w:t>
                  </w:r>
                </w:p>
              </w:tc>
            </w:tr>
            <w:tr w:rsidR="00E83C9D" w:rsidRPr="00E2571B" w14:paraId="0C6A6B69" w14:textId="77777777" w:rsidTr="002A2917">
              <w:tc>
                <w:tcPr>
                  <w:tcW w:w="468" w:type="dxa"/>
                  <w:vMerge/>
                  <w:shd w:val="clear" w:color="auto" w:fill="auto"/>
                  <w:textDirection w:val="btLr"/>
                  <w:vAlign w:val="center"/>
                </w:tcPr>
                <w:p w14:paraId="3E58C016" w14:textId="77777777" w:rsidR="00E83C9D" w:rsidRPr="00E2571B" w:rsidRDefault="00E83C9D" w:rsidP="001D3873">
                  <w:pPr>
                    <w:ind w:left="113" w:right="113"/>
                    <w:jc w:val="center"/>
                    <w:rPr>
                      <w:sz w:val="12"/>
                      <w:szCs w:val="12"/>
                    </w:rPr>
                  </w:pPr>
                </w:p>
              </w:tc>
              <w:tc>
                <w:tcPr>
                  <w:tcW w:w="2073" w:type="dxa"/>
                  <w:tcBorders>
                    <w:right w:val="single" w:sz="4" w:space="0" w:color="auto"/>
                  </w:tcBorders>
                </w:tcPr>
                <w:p w14:paraId="6DCDD4D2" w14:textId="53F8B0C2" w:rsidR="00E83C9D" w:rsidRPr="00E2571B" w:rsidRDefault="00E83C9D" w:rsidP="001D3873">
                  <w:pPr>
                    <w:rPr>
                      <w:sz w:val="12"/>
                      <w:szCs w:val="12"/>
                    </w:rPr>
                  </w:pPr>
                  <w:r w:rsidRPr="00E2571B">
                    <w:rPr>
                      <w:sz w:val="12"/>
                      <w:szCs w:val="12"/>
                    </w:rPr>
                    <w:t xml:space="preserve">Primary </w:t>
                  </w:r>
                  <w:r w:rsidR="000031D4">
                    <w:rPr>
                      <w:sz w:val="12"/>
                      <w:szCs w:val="12"/>
                    </w:rPr>
                    <w:t>c</w:t>
                  </w:r>
                  <w:r w:rsidRPr="00E2571B">
                    <w:rPr>
                      <w:sz w:val="12"/>
                      <w:szCs w:val="12"/>
                    </w:rPr>
                    <w:t>ontainment</w:t>
                  </w:r>
                </w:p>
              </w:tc>
            </w:tr>
            <w:tr w:rsidR="00E83C9D" w:rsidRPr="00E2571B" w14:paraId="47AD15B9" w14:textId="77777777" w:rsidTr="002A2917">
              <w:tc>
                <w:tcPr>
                  <w:tcW w:w="468" w:type="dxa"/>
                  <w:vMerge/>
                  <w:shd w:val="clear" w:color="auto" w:fill="auto"/>
                  <w:textDirection w:val="btLr"/>
                  <w:vAlign w:val="center"/>
                </w:tcPr>
                <w:p w14:paraId="69A75D01" w14:textId="77777777" w:rsidR="00E83C9D" w:rsidRPr="00E2571B" w:rsidRDefault="00E83C9D" w:rsidP="001D3873">
                  <w:pPr>
                    <w:ind w:left="113" w:right="113"/>
                    <w:jc w:val="center"/>
                    <w:rPr>
                      <w:sz w:val="12"/>
                      <w:szCs w:val="12"/>
                    </w:rPr>
                  </w:pPr>
                </w:p>
              </w:tc>
              <w:tc>
                <w:tcPr>
                  <w:tcW w:w="2073" w:type="dxa"/>
                  <w:tcBorders>
                    <w:right w:val="single" w:sz="4" w:space="0" w:color="auto"/>
                  </w:tcBorders>
                </w:tcPr>
                <w:p w14:paraId="54A7E29A" w14:textId="06A1DDAB" w:rsidR="00E83C9D" w:rsidRPr="00E2571B" w:rsidRDefault="00E83C9D" w:rsidP="001D3873">
                  <w:pPr>
                    <w:rPr>
                      <w:sz w:val="12"/>
                      <w:szCs w:val="12"/>
                    </w:rPr>
                  </w:pPr>
                  <w:r w:rsidRPr="00E2571B">
                    <w:rPr>
                      <w:sz w:val="12"/>
                      <w:szCs w:val="12"/>
                    </w:rPr>
                    <w:t xml:space="preserve">Suppression </w:t>
                  </w:r>
                  <w:r w:rsidR="000031D4">
                    <w:rPr>
                      <w:sz w:val="12"/>
                      <w:szCs w:val="12"/>
                    </w:rPr>
                    <w:t>p</w:t>
                  </w:r>
                  <w:r w:rsidRPr="00E2571B">
                    <w:rPr>
                      <w:sz w:val="12"/>
                      <w:szCs w:val="12"/>
                    </w:rPr>
                    <w:t>ool</w:t>
                  </w:r>
                </w:p>
              </w:tc>
            </w:tr>
            <w:tr w:rsidR="00E83C9D" w:rsidRPr="00E2571B" w14:paraId="26C0B03E" w14:textId="77777777" w:rsidTr="002A2917">
              <w:tc>
                <w:tcPr>
                  <w:tcW w:w="468" w:type="dxa"/>
                  <w:vMerge/>
                  <w:shd w:val="clear" w:color="auto" w:fill="auto"/>
                  <w:textDirection w:val="btLr"/>
                  <w:vAlign w:val="center"/>
                </w:tcPr>
                <w:p w14:paraId="562723A3" w14:textId="77777777" w:rsidR="00E83C9D" w:rsidRPr="00E2571B" w:rsidRDefault="00E83C9D" w:rsidP="001D3873">
                  <w:pPr>
                    <w:ind w:left="113" w:right="113"/>
                    <w:jc w:val="center"/>
                    <w:rPr>
                      <w:sz w:val="12"/>
                      <w:szCs w:val="12"/>
                    </w:rPr>
                  </w:pPr>
                </w:p>
              </w:tc>
              <w:tc>
                <w:tcPr>
                  <w:tcW w:w="2073" w:type="dxa"/>
                  <w:tcBorders>
                    <w:right w:val="single" w:sz="4" w:space="0" w:color="auto"/>
                  </w:tcBorders>
                </w:tcPr>
                <w:p w14:paraId="368EFE5B" w14:textId="0AC19EC6" w:rsidR="00E83C9D" w:rsidRPr="00E2571B" w:rsidRDefault="00E83C9D" w:rsidP="001D3873">
                  <w:pPr>
                    <w:rPr>
                      <w:sz w:val="12"/>
                      <w:szCs w:val="12"/>
                    </w:rPr>
                  </w:pPr>
                  <w:r w:rsidRPr="00E2571B">
                    <w:rPr>
                      <w:sz w:val="12"/>
                      <w:szCs w:val="12"/>
                    </w:rPr>
                    <w:t>S</w:t>
                  </w:r>
                  <w:r w:rsidR="0091463B">
                    <w:rPr>
                      <w:sz w:val="12"/>
                      <w:szCs w:val="12"/>
                    </w:rPr>
                    <w:t>afety relief valve</w:t>
                  </w:r>
                  <w:r w:rsidRPr="00E2571B">
                    <w:rPr>
                      <w:sz w:val="12"/>
                      <w:szCs w:val="12"/>
                    </w:rPr>
                    <w:t>s (closed, cycling, stuck open?)</w:t>
                  </w:r>
                </w:p>
              </w:tc>
            </w:tr>
            <w:tr w:rsidR="00E83C9D" w:rsidRPr="00E2571B" w14:paraId="668CB79A" w14:textId="77777777" w:rsidTr="002A2917">
              <w:trPr>
                <w:trHeight w:val="184"/>
              </w:trPr>
              <w:tc>
                <w:tcPr>
                  <w:tcW w:w="468" w:type="dxa"/>
                  <w:vMerge/>
                  <w:shd w:val="clear" w:color="auto" w:fill="auto"/>
                  <w:textDirection w:val="btLr"/>
                  <w:vAlign w:val="center"/>
                </w:tcPr>
                <w:p w14:paraId="4936036E" w14:textId="77777777" w:rsidR="00E83C9D" w:rsidRPr="00E2571B" w:rsidRDefault="00E83C9D" w:rsidP="001D3873">
                  <w:pPr>
                    <w:ind w:left="113" w:right="113"/>
                    <w:jc w:val="center"/>
                    <w:rPr>
                      <w:sz w:val="12"/>
                      <w:szCs w:val="12"/>
                    </w:rPr>
                  </w:pPr>
                </w:p>
              </w:tc>
              <w:tc>
                <w:tcPr>
                  <w:tcW w:w="2073" w:type="dxa"/>
                  <w:tcBorders>
                    <w:right w:val="single" w:sz="4" w:space="0" w:color="auto"/>
                  </w:tcBorders>
                </w:tcPr>
                <w:p w14:paraId="382E62AF" w14:textId="40F4C781" w:rsidR="00E83C9D" w:rsidRPr="00E2571B" w:rsidRDefault="00E83C9D" w:rsidP="001D3873">
                  <w:pPr>
                    <w:rPr>
                      <w:sz w:val="12"/>
                      <w:szCs w:val="12"/>
                    </w:rPr>
                  </w:pPr>
                  <w:r w:rsidRPr="00E2571B">
                    <w:rPr>
                      <w:sz w:val="12"/>
                      <w:szCs w:val="12"/>
                    </w:rPr>
                    <w:t>E</w:t>
                  </w:r>
                  <w:r w:rsidR="0091463B">
                    <w:rPr>
                      <w:sz w:val="12"/>
                      <w:szCs w:val="12"/>
                    </w:rPr>
                    <w:t>mergency operating procedure</w:t>
                  </w:r>
                  <w:r w:rsidRPr="00E2571B">
                    <w:rPr>
                      <w:sz w:val="12"/>
                      <w:szCs w:val="12"/>
                    </w:rPr>
                    <w:t>s (entered or imminent)</w:t>
                  </w:r>
                </w:p>
              </w:tc>
            </w:tr>
            <w:tr w:rsidR="00E83C9D" w:rsidRPr="00E2571B" w14:paraId="65500A3F" w14:textId="77777777" w:rsidTr="002A2917">
              <w:tc>
                <w:tcPr>
                  <w:tcW w:w="468" w:type="dxa"/>
                  <w:vMerge/>
                  <w:shd w:val="clear" w:color="auto" w:fill="auto"/>
                  <w:textDirection w:val="btLr"/>
                  <w:vAlign w:val="center"/>
                </w:tcPr>
                <w:p w14:paraId="3F6C7B97" w14:textId="77777777" w:rsidR="00E83C9D" w:rsidRPr="00E2571B" w:rsidRDefault="00E83C9D" w:rsidP="001D3873">
                  <w:pPr>
                    <w:ind w:left="113" w:right="113"/>
                    <w:jc w:val="center"/>
                    <w:rPr>
                      <w:sz w:val="12"/>
                      <w:szCs w:val="12"/>
                    </w:rPr>
                  </w:pPr>
                </w:p>
              </w:tc>
              <w:tc>
                <w:tcPr>
                  <w:tcW w:w="2073" w:type="dxa"/>
                  <w:tcBorders>
                    <w:right w:val="single" w:sz="4" w:space="0" w:color="auto"/>
                  </w:tcBorders>
                </w:tcPr>
                <w:p w14:paraId="3FCE383B" w14:textId="099674D6" w:rsidR="00E83C9D" w:rsidRPr="00E2571B" w:rsidRDefault="00E83C9D" w:rsidP="001D3873">
                  <w:pPr>
                    <w:rPr>
                      <w:sz w:val="12"/>
                      <w:szCs w:val="12"/>
                    </w:rPr>
                  </w:pPr>
                  <w:r w:rsidRPr="00E2571B">
                    <w:rPr>
                      <w:sz w:val="12"/>
                      <w:szCs w:val="12"/>
                    </w:rPr>
                    <w:t>E</w:t>
                  </w:r>
                  <w:r w:rsidR="0091463B">
                    <w:rPr>
                      <w:sz w:val="12"/>
                      <w:szCs w:val="12"/>
                    </w:rPr>
                    <w:t>mergency action level</w:t>
                  </w:r>
                  <w:r w:rsidRPr="00E2571B">
                    <w:rPr>
                      <w:sz w:val="12"/>
                      <w:szCs w:val="12"/>
                    </w:rPr>
                    <w:t xml:space="preserve">s (declared or imminent) </w:t>
                  </w:r>
                </w:p>
              </w:tc>
            </w:tr>
            <w:tr w:rsidR="00E83C9D" w:rsidRPr="00E2571B" w14:paraId="6F8E2C9A" w14:textId="77777777" w:rsidTr="002A2917">
              <w:tc>
                <w:tcPr>
                  <w:tcW w:w="468" w:type="dxa"/>
                  <w:vMerge/>
                  <w:shd w:val="clear" w:color="auto" w:fill="auto"/>
                  <w:textDirection w:val="btLr"/>
                  <w:vAlign w:val="center"/>
                </w:tcPr>
                <w:p w14:paraId="4AA5F26C" w14:textId="77777777" w:rsidR="00E83C9D" w:rsidRPr="00E2571B" w:rsidRDefault="00E83C9D" w:rsidP="001D3873">
                  <w:pPr>
                    <w:ind w:left="113" w:right="113"/>
                    <w:jc w:val="center"/>
                    <w:rPr>
                      <w:sz w:val="12"/>
                      <w:szCs w:val="12"/>
                    </w:rPr>
                  </w:pPr>
                </w:p>
              </w:tc>
              <w:tc>
                <w:tcPr>
                  <w:tcW w:w="2073" w:type="dxa"/>
                  <w:tcBorders>
                    <w:right w:val="single" w:sz="4" w:space="0" w:color="auto"/>
                  </w:tcBorders>
                </w:tcPr>
                <w:p w14:paraId="5B51E369" w14:textId="6C0CE877" w:rsidR="00E83C9D" w:rsidRPr="00E2571B" w:rsidRDefault="00E83C9D" w:rsidP="001D3873">
                  <w:pPr>
                    <w:rPr>
                      <w:sz w:val="12"/>
                      <w:szCs w:val="12"/>
                    </w:rPr>
                  </w:pPr>
                  <w:r w:rsidRPr="00E2571B">
                    <w:rPr>
                      <w:sz w:val="12"/>
                      <w:szCs w:val="12"/>
                    </w:rPr>
                    <w:t xml:space="preserve">Radioactive </w:t>
                  </w:r>
                  <w:r w:rsidR="0091463B">
                    <w:rPr>
                      <w:sz w:val="12"/>
                      <w:szCs w:val="12"/>
                    </w:rPr>
                    <w:t>r</w:t>
                  </w:r>
                  <w:r w:rsidRPr="00E2571B">
                    <w:rPr>
                      <w:sz w:val="12"/>
                      <w:szCs w:val="12"/>
                    </w:rPr>
                    <w:t>elease</w:t>
                  </w:r>
                </w:p>
              </w:tc>
            </w:tr>
            <w:tr w:rsidR="00E83C9D" w:rsidRPr="00E2571B" w14:paraId="71989216" w14:textId="77777777" w:rsidTr="002A2917">
              <w:tc>
                <w:tcPr>
                  <w:tcW w:w="468" w:type="dxa"/>
                  <w:vMerge/>
                  <w:shd w:val="clear" w:color="auto" w:fill="auto"/>
                  <w:textDirection w:val="btLr"/>
                  <w:vAlign w:val="center"/>
                </w:tcPr>
                <w:p w14:paraId="3C51FAA5" w14:textId="77777777" w:rsidR="00E83C9D" w:rsidRPr="00E2571B" w:rsidRDefault="00E83C9D" w:rsidP="001D3873">
                  <w:pPr>
                    <w:ind w:left="113" w:right="113"/>
                    <w:jc w:val="center"/>
                    <w:rPr>
                      <w:sz w:val="12"/>
                      <w:szCs w:val="12"/>
                    </w:rPr>
                  </w:pPr>
                </w:p>
              </w:tc>
              <w:tc>
                <w:tcPr>
                  <w:tcW w:w="2073" w:type="dxa"/>
                  <w:tcBorders>
                    <w:right w:val="single" w:sz="4" w:space="0" w:color="auto"/>
                  </w:tcBorders>
                </w:tcPr>
                <w:p w14:paraId="30095898" w14:textId="77777777" w:rsidR="00E83C9D" w:rsidRPr="00E2571B" w:rsidRDefault="00E83C9D" w:rsidP="001D3873">
                  <w:pPr>
                    <w:rPr>
                      <w:sz w:val="12"/>
                      <w:szCs w:val="12"/>
                    </w:rPr>
                  </w:pPr>
                  <w:r w:rsidRPr="00E2571B">
                    <w:rPr>
                      <w:sz w:val="12"/>
                      <w:szCs w:val="12"/>
                    </w:rPr>
                    <w:t>Effect on other unit(s)</w:t>
                  </w:r>
                </w:p>
              </w:tc>
            </w:tr>
            <w:tr w:rsidR="00E83C9D" w:rsidRPr="00E2571B" w14:paraId="6E62ADE7" w14:textId="77777777" w:rsidTr="002A2917">
              <w:tc>
                <w:tcPr>
                  <w:tcW w:w="468" w:type="dxa"/>
                  <w:vMerge/>
                  <w:shd w:val="clear" w:color="auto" w:fill="auto"/>
                  <w:textDirection w:val="btLr"/>
                  <w:vAlign w:val="center"/>
                </w:tcPr>
                <w:p w14:paraId="05295227" w14:textId="77777777" w:rsidR="00E83C9D" w:rsidRPr="00E2571B" w:rsidRDefault="00E83C9D" w:rsidP="001D3873">
                  <w:pPr>
                    <w:ind w:left="113" w:right="113"/>
                    <w:jc w:val="center"/>
                    <w:rPr>
                      <w:sz w:val="12"/>
                      <w:szCs w:val="12"/>
                    </w:rPr>
                  </w:pPr>
                </w:p>
              </w:tc>
              <w:tc>
                <w:tcPr>
                  <w:tcW w:w="2073" w:type="dxa"/>
                  <w:tcBorders>
                    <w:right w:val="single" w:sz="4" w:space="0" w:color="auto"/>
                  </w:tcBorders>
                </w:tcPr>
                <w:p w14:paraId="1D4154E6" w14:textId="77777777" w:rsidR="00E83C9D" w:rsidRPr="00E2571B" w:rsidRDefault="00E83C9D" w:rsidP="001D3873">
                  <w:pPr>
                    <w:rPr>
                      <w:sz w:val="12"/>
                      <w:szCs w:val="12"/>
                    </w:rPr>
                  </w:pPr>
                  <w:r w:rsidRPr="00E2571B">
                    <w:rPr>
                      <w:sz w:val="12"/>
                      <w:szCs w:val="12"/>
                    </w:rPr>
                    <w:t>Security event (threat, damage)</w:t>
                  </w:r>
                </w:p>
              </w:tc>
            </w:tr>
          </w:tbl>
          <w:p w14:paraId="5AB67984" w14:textId="77777777" w:rsidR="00E83C9D" w:rsidRPr="00E2571B" w:rsidRDefault="00E83C9D" w:rsidP="001D3873">
            <w:pPr>
              <w:rPr>
                <w:sz w:val="12"/>
                <w:szCs w:val="12"/>
              </w:rPr>
            </w:pPr>
            <w:r w:rsidRPr="00E2571B">
              <w:rPr>
                <w:sz w:val="12"/>
                <w:szCs w:val="12"/>
              </w:rPr>
              <w:t xml:space="preserve">  -----------------------------------------------------------------------</w:t>
            </w:r>
          </w:p>
          <w:tbl>
            <w:tblPr>
              <w:tblStyle w:val="TableGrid"/>
              <w:tblW w:w="2541" w:type="dxa"/>
              <w:tblInd w:w="115" w:type="dxa"/>
              <w:tblCellMar>
                <w:top w:w="58" w:type="dxa"/>
                <w:left w:w="58" w:type="dxa"/>
                <w:bottom w:w="29" w:type="dxa"/>
                <w:right w:w="58" w:type="dxa"/>
              </w:tblCellMar>
              <w:tblLook w:val="01E0" w:firstRow="1" w:lastRow="1" w:firstColumn="1" w:lastColumn="1" w:noHBand="0" w:noVBand="0"/>
            </w:tblPr>
            <w:tblGrid>
              <w:gridCol w:w="468"/>
              <w:gridCol w:w="2073"/>
            </w:tblGrid>
            <w:tr w:rsidR="00E83C9D" w:rsidRPr="00E2571B" w14:paraId="4C004404" w14:textId="77777777" w:rsidTr="002A2917">
              <w:tc>
                <w:tcPr>
                  <w:tcW w:w="468" w:type="dxa"/>
                  <w:vMerge w:val="restart"/>
                  <w:tcBorders>
                    <w:top w:val="single" w:sz="4" w:space="0" w:color="auto"/>
                  </w:tcBorders>
                  <w:shd w:val="clear" w:color="auto" w:fill="auto"/>
                  <w:textDirection w:val="btLr"/>
                  <w:vAlign w:val="center"/>
                </w:tcPr>
                <w:p w14:paraId="2560ADDF" w14:textId="463F1C4F" w:rsidR="00E83C9D" w:rsidRPr="00E2571B" w:rsidRDefault="00E83C9D" w:rsidP="001D3873">
                  <w:pPr>
                    <w:ind w:left="113" w:right="113"/>
                    <w:jc w:val="center"/>
                    <w:rPr>
                      <w:b/>
                      <w:sz w:val="12"/>
                      <w:szCs w:val="12"/>
                    </w:rPr>
                  </w:pPr>
                  <w:r w:rsidRPr="00E2571B">
                    <w:rPr>
                      <w:b/>
                      <w:sz w:val="12"/>
                      <w:szCs w:val="12"/>
                    </w:rPr>
                    <w:t>Boiling</w:t>
                  </w:r>
                  <w:r w:rsidR="002658B1">
                    <w:rPr>
                      <w:b/>
                      <w:sz w:val="12"/>
                      <w:szCs w:val="12"/>
                    </w:rPr>
                    <w:t>-</w:t>
                  </w:r>
                  <w:r w:rsidRPr="00E2571B">
                    <w:rPr>
                      <w:b/>
                      <w:sz w:val="12"/>
                      <w:szCs w:val="12"/>
                    </w:rPr>
                    <w:t>Water Reactor Transient Response</w:t>
                  </w:r>
                </w:p>
                <w:p w14:paraId="08FB1397" w14:textId="77777777" w:rsidR="00E83C9D" w:rsidRPr="00E2571B" w:rsidRDefault="00E83C9D" w:rsidP="001D3873">
                  <w:pPr>
                    <w:ind w:left="113" w:right="113"/>
                    <w:jc w:val="center"/>
                    <w:rPr>
                      <w:b/>
                      <w:sz w:val="12"/>
                      <w:szCs w:val="12"/>
                    </w:rPr>
                  </w:pPr>
                  <w:r w:rsidRPr="00E2571B">
                    <w:rPr>
                      <w:b/>
                      <w:sz w:val="12"/>
                      <w:szCs w:val="12"/>
                    </w:rPr>
                    <w:t xml:space="preserve">HOO </w:t>
                  </w:r>
                  <w:r w:rsidRPr="00E2571B">
                    <w:rPr>
                      <w:b/>
                      <w:sz w:val="12"/>
                      <w:szCs w:val="12"/>
                      <w:u w:val="single"/>
                    </w:rPr>
                    <w:t>________________</w:t>
                  </w:r>
                  <w:r w:rsidRPr="00E2571B">
                    <w:rPr>
                      <w:b/>
                      <w:sz w:val="12"/>
                      <w:szCs w:val="12"/>
                    </w:rPr>
                    <w:t xml:space="preserve"> RDO </w:t>
                  </w:r>
                  <w:r w:rsidRPr="00E2571B">
                    <w:rPr>
                      <w:b/>
                      <w:sz w:val="12"/>
                      <w:szCs w:val="12"/>
                      <w:u w:val="single"/>
                    </w:rPr>
                    <w:t>_______________</w:t>
                  </w:r>
                </w:p>
              </w:tc>
              <w:tc>
                <w:tcPr>
                  <w:tcW w:w="2073" w:type="dxa"/>
                  <w:tcBorders>
                    <w:top w:val="single" w:sz="4" w:space="0" w:color="auto"/>
                  </w:tcBorders>
                </w:tcPr>
                <w:p w14:paraId="232B3796" w14:textId="7E2DDEEF" w:rsidR="00E83C9D" w:rsidRPr="00E2571B" w:rsidRDefault="00E83C9D" w:rsidP="001D3873">
                  <w:pPr>
                    <w:rPr>
                      <w:b/>
                      <w:sz w:val="12"/>
                      <w:szCs w:val="12"/>
                    </w:rPr>
                  </w:pPr>
                  <w:r w:rsidRPr="00E2571B">
                    <w:rPr>
                      <w:b/>
                      <w:sz w:val="12"/>
                      <w:szCs w:val="12"/>
                    </w:rPr>
                    <w:t>Short</w:t>
                  </w:r>
                  <w:r w:rsidR="0091463B">
                    <w:rPr>
                      <w:b/>
                      <w:sz w:val="12"/>
                      <w:szCs w:val="12"/>
                    </w:rPr>
                    <w:t>-</w:t>
                  </w:r>
                  <w:r w:rsidRPr="00E2571B">
                    <w:rPr>
                      <w:b/>
                      <w:sz w:val="12"/>
                      <w:szCs w:val="12"/>
                    </w:rPr>
                    <w:t>Term Considerations</w:t>
                  </w:r>
                </w:p>
              </w:tc>
            </w:tr>
            <w:tr w:rsidR="00E83C9D" w:rsidRPr="00E2571B" w14:paraId="7D34E1A4" w14:textId="77777777" w:rsidTr="002A2917">
              <w:tc>
                <w:tcPr>
                  <w:tcW w:w="468" w:type="dxa"/>
                  <w:vMerge/>
                  <w:shd w:val="clear" w:color="auto" w:fill="auto"/>
                  <w:textDirection w:val="btLr"/>
                  <w:vAlign w:val="center"/>
                </w:tcPr>
                <w:p w14:paraId="413E3514" w14:textId="77777777" w:rsidR="00E83C9D" w:rsidRPr="00E2571B" w:rsidRDefault="00E83C9D" w:rsidP="001D3873">
                  <w:pPr>
                    <w:ind w:left="113" w:right="113"/>
                    <w:jc w:val="center"/>
                    <w:rPr>
                      <w:sz w:val="12"/>
                      <w:szCs w:val="12"/>
                    </w:rPr>
                  </w:pPr>
                </w:p>
              </w:tc>
              <w:tc>
                <w:tcPr>
                  <w:tcW w:w="2073" w:type="dxa"/>
                </w:tcPr>
                <w:p w14:paraId="0A872220" w14:textId="3D096567" w:rsidR="00E83C9D" w:rsidRPr="00E2571B" w:rsidRDefault="00E83C9D" w:rsidP="001D3873">
                  <w:pPr>
                    <w:rPr>
                      <w:sz w:val="12"/>
                      <w:szCs w:val="12"/>
                    </w:rPr>
                  </w:pPr>
                  <w:r w:rsidRPr="00E2571B">
                    <w:rPr>
                      <w:sz w:val="12"/>
                      <w:szCs w:val="12"/>
                    </w:rPr>
                    <w:t xml:space="preserve">Fuel </w:t>
                  </w:r>
                  <w:proofErr w:type="gramStart"/>
                  <w:r w:rsidR="0091463B">
                    <w:rPr>
                      <w:sz w:val="12"/>
                      <w:szCs w:val="12"/>
                    </w:rPr>
                    <w:t>c</w:t>
                  </w:r>
                  <w:r w:rsidRPr="00E2571B">
                    <w:rPr>
                      <w:sz w:val="12"/>
                      <w:szCs w:val="12"/>
                    </w:rPr>
                    <w:t>lad</w:t>
                  </w:r>
                  <w:proofErr w:type="gramEnd"/>
                  <w:r w:rsidRPr="00E2571B">
                    <w:rPr>
                      <w:sz w:val="12"/>
                      <w:szCs w:val="12"/>
                    </w:rPr>
                    <w:t xml:space="preserve">, </w:t>
                  </w:r>
                  <w:r w:rsidR="0091463B">
                    <w:rPr>
                      <w:sz w:val="12"/>
                      <w:szCs w:val="12"/>
                    </w:rPr>
                    <w:t>r</w:t>
                  </w:r>
                  <w:r w:rsidRPr="00E2571B">
                    <w:rPr>
                      <w:sz w:val="12"/>
                      <w:szCs w:val="12"/>
                    </w:rPr>
                    <w:t xml:space="preserve">eactor </w:t>
                  </w:r>
                  <w:r w:rsidR="0091463B">
                    <w:rPr>
                      <w:sz w:val="12"/>
                      <w:szCs w:val="12"/>
                    </w:rPr>
                    <w:t>c</w:t>
                  </w:r>
                  <w:r w:rsidRPr="00E2571B">
                    <w:rPr>
                      <w:sz w:val="12"/>
                      <w:szCs w:val="12"/>
                    </w:rPr>
                    <w:t xml:space="preserve">oolant </w:t>
                  </w:r>
                  <w:r w:rsidR="0091463B">
                    <w:rPr>
                      <w:sz w:val="12"/>
                      <w:szCs w:val="12"/>
                    </w:rPr>
                    <w:t>s</w:t>
                  </w:r>
                  <w:r w:rsidRPr="00E2571B">
                    <w:rPr>
                      <w:sz w:val="12"/>
                      <w:szCs w:val="12"/>
                    </w:rPr>
                    <w:t xml:space="preserve">ystem, and </w:t>
                  </w:r>
                  <w:r w:rsidR="0091463B">
                    <w:rPr>
                      <w:sz w:val="12"/>
                      <w:szCs w:val="12"/>
                    </w:rPr>
                    <w:t>c</w:t>
                  </w:r>
                  <w:r w:rsidRPr="00E2571B">
                    <w:rPr>
                      <w:sz w:val="12"/>
                      <w:szCs w:val="12"/>
                    </w:rPr>
                    <w:t xml:space="preserve">ontainment </w:t>
                  </w:r>
                  <w:r w:rsidR="0091463B">
                    <w:rPr>
                      <w:sz w:val="12"/>
                      <w:szCs w:val="12"/>
                    </w:rPr>
                    <w:t>b</w:t>
                  </w:r>
                  <w:r w:rsidRPr="00E2571B">
                    <w:rPr>
                      <w:sz w:val="12"/>
                      <w:szCs w:val="12"/>
                    </w:rPr>
                    <w:t>arriers</w:t>
                  </w:r>
                </w:p>
              </w:tc>
            </w:tr>
            <w:tr w:rsidR="00E83C9D" w:rsidRPr="00E2571B" w14:paraId="323B804D" w14:textId="77777777" w:rsidTr="002A2917">
              <w:tc>
                <w:tcPr>
                  <w:tcW w:w="468" w:type="dxa"/>
                  <w:vMerge/>
                  <w:shd w:val="clear" w:color="auto" w:fill="auto"/>
                  <w:textDirection w:val="btLr"/>
                  <w:vAlign w:val="center"/>
                </w:tcPr>
                <w:p w14:paraId="70C13D5F" w14:textId="77777777" w:rsidR="00E83C9D" w:rsidRPr="00E2571B" w:rsidRDefault="00E83C9D" w:rsidP="001D3873">
                  <w:pPr>
                    <w:ind w:left="113" w:right="113"/>
                    <w:jc w:val="center"/>
                    <w:rPr>
                      <w:sz w:val="12"/>
                      <w:szCs w:val="12"/>
                    </w:rPr>
                  </w:pPr>
                </w:p>
              </w:tc>
              <w:tc>
                <w:tcPr>
                  <w:tcW w:w="2073" w:type="dxa"/>
                </w:tcPr>
                <w:p w14:paraId="405C5BD3" w14:textId="327BDD1E" w:rsidR="00E83C9D" w:rsidRPr="00E2571B" w:rsidRDefault="00E83C9D" w:rsidP="001D3873">
                  <w:pPr>
                    <w:rPr>
                      <w:sz w:val="12"/>
                      <w:szCs w:val="12"/>
                    </w:rPr>
                  </w:pPr>
                  <w:r w:rsidRPr="00E2571B">
                    <w:rPr>
                      <w:sz w:val="12"/>
                      <w:szCs w:val="12"/>
                    </w:rPr>
                    <w:t>Tech</w:t>
                  </w:r>
                  <w:r w:rsidR="0091463B">
                    <w:rPr>
                      <w:sz w:val="12"/>
                      <w:szCs w:val="12"/>
                    </w:rPr>
                    <w:t>nical</w:t>
                  </w:r>
                  <w:r w:rsidRPr="00E2571B">
                    <w:rPr>
                      <w:sz w:val="12"/>
                      <w:szCs w:val="12"/>
                    </w:rPr>
                    <w:t xml:space="preserve"> </w:t>
                  </w:r>
                  <w:r w:rsidR="002E2FC5">
                    <w:rPr>
                      <w:sz w:val="12"/>
                      <w:szCs w:val="12"/>
                    </w:rPr>
                    <w:t>s</w:t>
                  </w:r>
                  <w:r w:rsidRPr="00E2571B">
                    <w:rPr>
                      <w:sz w:val="12"/>
                      <w:szCs w:val="12"/>
                    </w:rPr>
                    <w:t>pec</w:t>
                  </w:r>
                  <w:r w:rsidR="0091463B">
                    <w:rPr>
                      <w:sz w:val="12"/>
                      <w:szCs w:val="12"/>
                    </w:rPr>
                    <w:t>ification</w:t>
                  </w:r>
                  <w:r w:rsidRPr="00E2571B">
                    <w:rPr>
                      <w:sz w:val="12"/>
                      <w:szCs w:val="12"/>
                    </w:rPr>
                    <w:t xml:space="preserve"> </w:t>
                  </w:r>
                  <w:r w:rsidR="002E2FC5">
                    <w:rPr>
                      <w:sz w:val="12"/>
                      <w:szCs w:val="12"/>
                    </w:rPr>
                    <w:t>s</w:t>
                  </w:r>
                  <w:r w:rsidRPr="00E2571B">
                    <w:rPr>
                      <w:sz w:val="12"/>
                      <w:szCs w:val="12"/>
                    </w:rPr>
                    <w:t xml:space="preserve">afety </w:t>
                  </w:r>
                  <w:r w:rsidR="002E2FC5">
                    <w:rPr>
                      <w:sz w:val="12"/>
                      <w:szCs w:val="12"/>
                    </w:rPr>
                    <w:t>l</w:t>
                  </w:r>
                  <w:r w:rsidRPr="00E2571B">
                    <w:rPr>
                      <w:sz w:val="12"/>
                      <w:szCs w:val="12"/>
                    </w:rPr>
                    <w:t>imits</w:t>
                  </w:r>
                </w:p>
              </w:tc>
            </w:tr>
            <w:tr w:rsidR="00E83C9D" w:rsidRPr="00E2571B" w14:paraId="2B6D3D99" w14:textId="77777777" w:rsidTr="002A2917">
              <w:tc>
                <w:tcPr>
                  <w:tcW w:w="468" w:type="dxa"/>
                  <w:vMerge/>
                  <w:shd w:val="clear" w:color="auto" w:fill="auto"/>
                  <w:textDirection w:val="btLr"/>
                  <w:vAlign w:val="center"/>
                </w:tcPr>
                <w:p w14:paraId="2FB5CADD" w14:textId="77777777" w:rsidR="00E83C9D" w:rsidRPr="00E2571B" w:rsidRDefault="00E83C9D" w:rsidP="001D3873">
                  <w:pPr>
                    <w:ind w:left="113" w:right="113"/>
                    <w:jc w:val="center"/>
                    <w:rPr>
                      <w:sz w:val="12"/>
                      <w:szCs w:val="12"/>
                    </w:rPr>
                  </w:pPr>
                </w:p>
              </w:tc>
              <w:tc>
                <w:tcPr>
                  <w:tcW w:w="2073" w:type="dxa"/>
                </w:tcPr>
                <w:p w14:paraId="6C343F4C" w14:textId="54DEA93B" w:rsidR="00E83C9D" w:rsidRPr="00E2571B" w:rsidRDefault="00E83C9D" w:rsidP="001D3873">
                  <w:pPr>
                    <w:rPr>
                      <w:sz w:val="12"/>
                      <w:szCs w:val="12"/>
                    </w:rPr>
                  </w:pPr>
                  <w:r w:rsidRPr="00E2571B">
                    <w:rPr>
                      <w:sz w:val="12"/>
                      <w:szCs w:val="12"/>
                    </w:rPr>
                    <w:t xml:space="preserve">Electrical </w:t>
                  </w:r>
                  <w:r w:rsidR="002E2FC5">
                    <w:rPr>
                      <w:sz w:val="12"/>
                      <w:szCs w:val="12"/>
                    </w:rPr>
                    <w:t>p</w:t>
                  </w:r>
                  <w:r w:rsidRPr="00E2571B">
                    <w:rPr>
                      <w:sz w:val="12"/>
                      <w:szCs w:val="12"/>
                    </w:rPr>
                    <w:t>ower</w:t>
                  </w:r>
                </w:p>
              </w:tc>
            </w:tr>
            <w:tr w:rsidR="00E83C9D" w:rsidRPr="00E2571B" w14:paraId="166794BA" w14:textId="77777777" w:rsidTr="002A2917">
              <w:tc>
                <w:tcPr>
                  <w:tcW w:w="468" w:type="dxa"/>
                  <w:vMerge/>
                  <w:shd w:val="clear" w:color="auto" w:fill="auto"/>
                  <w:textDirection w:val="btLr"/>
                  <w:vAlign w:val="center"/>
                </w:tcPr>
                <w:p w14:paraId="18E0DB25" w14:textId="77777777" w:rsidR="00E83C9D" w:rsidRPr="00E2571B" w:rsidRDefault="00E83C9D" w:rsidP="001D3873">
                  <w:pPr>
                    <w:ind w:left="113" w:right="113"/>
                    <w:jc w:val="center"/>
                    <w:rPr>
                      <w:sz w:val="12"/>
                      <w:szCs w:val="12"/>
                    </w:rPr>
                  </w:pPr>
                </w:p>
              </w:tc>
              <w:tc>
                <w:tcPr>
                  <w:tcW w:w="2073" w:type="dxa"/>
                </w:tcPr>
                <w:p w14:paraId="0543D5A3" w14:textId="7D0F1465" w:rsidR="00E83C9D" w:rsidRPr="00E2571B" w:rsidRDefault="00E83C9D" w:rsidP="001D3873">
                  <w:pPr>
                    <w:rPr>
                      <w:sz w:val="12"/>
                      <w:szCs w:val="12"/>
                    </w:rPr>
                  </w:pPr>
                  <w:r w:rsidRPr="00E2571B">
                    <w:rPr>
                      <w:sz w:val="12"/>
                      <w:szCs w:val="12"/>
                    </w:rPr>
                    <w:t>E</w:t>
                  </w:r>
                  <w:r w:rsidR="002E2FC5">
                    <w:rPr>
                      <w:sz w:val="12"/>
                      <w:szCs w:val="12"/>
                    </w:rPr>
                    <w:t>mergency acti</w:t>
                  </w:r>
                  <w:r w:rsidR="00430F6B">
                    <w:rPr>
                      <w:sz w:val="12"/>
                      <w:szCs w:val="12"/>
                    </w:rPr>
                    <w:t>o</w:t>
                  </w:r>
                  <w:r w:rsidR="002E2FC5">
                    <w:rPr>
                      <w:sz w:val="12"/>
                      <w:szCs w:val="12"/>
                    </w:rPr>
                    <w:t>n level</w:t>
                  </w:r>
                  <w:r w:rsidRPr="00E2571B">
                    <w:rPr>
                      <w:sz w:val="12"/>
                      <w:szCs w:val="12"/>
                    </w:rPr>
                    <w:t xml:space="preserve"> progression path</w:t>
                  </w:r>
                </w:p>
              </w:tc>
            </w:tr>
            <w:tr w:rsidR="00E83C9D" w:rsidRPr="00E2571B" w14:paraId="1A1F9F90" w14:textId="77777777" w:rsidTr="002A2917">
              <w:tc>
                <w:tcPr>
                  <w:tcW w:w="468" w:type="dxa"/>
                  <w:vMerge/>
                  <w:shd w:val="clear" w:color="auto" w:fill="auto"/>
                  <w:textDirection w:val="btLr"/>
                  <w:vAlign w:val="center"/>
                </w:tcPr>
                <w:p w14:paraId="1EC15420" w14:textId="77777777" w:rsidR="00E83C9D" w:rsidRPr="00E2571B" w:rsidRDefault="00E83C9D" w:rsidP="001D3873">
                  <w:pPr>
                    <w:ind w:left="113" w:right="113"/>
                    <w:jc w:val="center"/>
                    <w:rPr>
                      <w:sz w:val="12"/>
                      <w:szCs w:val="12"/>
                    </w:rPr>
                  </w:pPr>
                </w:p>
              </w:tc>
              <w:tc>
                <w:tcPr>
                  <w:tcW w:w="2073" w:type="dxa"/>
                </w:tcPr>
                <w:p w14:paraId="79C51E12" w14:textId="622065C4" w:rsidR="00E83C9D" w:rsidRPr="00E2571B" w:rsidRDefault="00E83C9D" w:rsidP="002E2FC5">
                  <w:pPr>
                    <w:rPr>
                      <w:sz w:val="12"/>
                      <w:szCs w:val="12"/>
                    </w:rPr>
                  </w:pPr>
                  <w:r w:rsidRPr="00E2571B">
                    <w:rPr>
                      <w:sz w:val="12"/>
                      <w:szCs w:val="12"/>
                    </w:rPr>
                    <w:t>Safety</w:t>
                  </w:r>
                  <w:r w:rsidR="002E2FC5">
                    <w:rPr>
                      <w:sz w:val="12"/>
                      <w:szCs w:val="12"/>
                    </w:rPr>
                    <w:t>-r</w:t>
                  </w:r>
                  <w:r w:rsidRPr="00E2571B">
                    <w:rPr>
                      <w:sz w:val="12"/>
                      <w:szCs w:val="12"/>
                    </w:rPr>
                    <w:t xml:space="preserve">elated </w:t>
                  </w:r>
                  <w:r w:rsidR="002E2FC5">
                    <w:rPr>
                      <w:sz w:val="12"/>
                      <w:szCs w:val="12"/>
                    </w:rPr>
                    <w:t>e</w:t>
                  </w:r>
                  <w:r w:rsidRPr="00E2571B">
                    <w:rPr>
                      <w:sz w:val="12"/>
                      <w:szCs w:val="12"/>
                    </w:rPr>
                    <w:t xml:space="preserve">quipment </w:t>
                  </w:r>
                  <w:r w:rsidR="002E2FC5">
                    <w:rPr>
                      <w:sz w:val="12"/>
                      <w:szCs w:val="12"/>
                    </w:rPr>
                    <w:t>out of service</w:t>
                  </w:r>
                </w:p>
              </w:tc>
            </w:tr>
            <w:tr w:rsidR="00E83C9D" w:rsidRPr="00E2571B" w14:paraId="5D66FD8B" w14:textId="77777777" w:rsidTr="002A2917">
              <w:tc>
                <w:tcPr>
                  <w:tcW w:w="468" w:type="dxa"/>
                  <w:vMerge/>
                  <w:shd w:val="clear" w:color="auto" w:fill="auto"/>
                  <w:textDirection w:val="btLr"/>
                  <w:vAlign w:val="center"/>
                </w:tcPr>
                <w:p w14:paraId="4A391714" w14:textId="77777777" w:rsidR="00E83C9D" w:rsidRPr="00E2571B" w:rsidRDefault="00E83C9D" w:rsidP="001D3873">
                  <w:pPr>
                    <w:ind w:left="113" w:right="113"/>
                    <w:jc w:val="center"/>
                    <w:rPr>
                      <w:sz w:val="12"/>
                      <w:szCs w:val="12"/>
                    </w:rPr>
                  </w:pPr>
                </w:p>
              </w:tc>
              <w:tc>
                <w:tcPr>
                  <w:tcW w:w="2073" w:type="dxa"/>
                </w:tcPr>
                <w:p w14:paraId="0B3723D9" w14:textId="0FED0984" w:rsidR="00E83C9D" w:rsidRPr="00E2571B" w:rsidRDefault="00E83C9D" w:rsidP="001D3873">
                  <w:pPr>
                    <w:rPr>
                      <w:sz w:val="12"/>
                      <w:szCs w:val="12"/>
                    </w:rPr>
                  </w:pPr>
                  <w:r w:rsidRPr="00E2571B">
                    <w:rPr>
                      <w:sz w:val="12"/>
                      <w:szCs w:val="12"/>
                    </w:rPr>
                    <w:t xml:space="preserve">Support </w:t>
                  </w:r>
                  <w:r w:rsidR="002E2FC5">
                    <w:rPr>
                      <w:sz w:val="12"/>
                      <w:szCs w:val="12"/>
                    </w:rPr>
                    <w:t>s</w:t>
                  </w:r>
                  <w:r w:rsidRPr="00E2571B">
                    <w:rPr>
                      <w:sz w:val="12"/>
                      <w:szCs w:val="12"/>
                    </w:rPr>
                    <w:t>ystems functioning</w:t>
                  </w:r>
                </w:p>
              </w:tc>
            </w:tr>
            <w:tr w:rsidR="00E83C9D" w:rsidRPr="00E2571B" w14:paraId="78E626AA" w14:textId="77777777" w:rsidTr="002A2917">
              <w:tc>
                <w:tcPr>
                  <w:tcW w:w="468" w:type="dxa"/>
                  <w:vMerge/>
                  <w:shd w:val="clear" w:color="auto" w:fill="auto"/>
                  <w:textDirection w:val="btLr"/>
                  <w:vAlign w:val="center"/>
                </w:tcPr>
                <w:p w14:paraId="5319A2CC" w14:textId="77777777" w:rsidR="00E83C9D" w:rsidRPr="00E2571B" w:rsidRDefault="00E83C9D" w:rsidP="001D3873">
                  <w:pPr>
                    <w:ind w:left="113" w:right="113"/>
                    <w:jc w:val="center"/>
                    <w:rPr>
                      <w:sz w:val="12"/>
                      <w:szCs w:val="12"/>
                    </w:rPr>
                  </w:pPr>
                </w:p>
              </w:tc>
              <w:tc>
                <w:tcPr>
                  <w:tcW w:w="2073" w:type="dxa"/>
                </w:tcPr>
                <w:p w14:paraId="19875C21" w14:textId="1392C35B" w:rsidR="00E83C9D" w:rsidRPr="00E2571B" w:rsidRDefault="00E83C9D" w:rsidP="001D3873">
                  <w:pPr>
                    <w:rPr>
                      <w:sz w:val="12"/>
                      <w:szCs w:val="12"/>
                    </w:rPr>
                  </w:pPr>
                  <w:r w:rsidRPr="00E2571B">
                    <w:rPr>
                      <w:sz w:val="12"/>
                      <w:szCs w:val="12"/>
                    </w:rPr>
                    <w:t xml:space="preserve">What are the </w:t>
                  </w:r>
                  <w:r w:rsidR="002E2FC5">
                    <w:rPr>
                      <w:sz w:val="12"/>
                      <w:szCs w:val="12"/>
                    </w:rPr>
                    <w:t>l</w:t>
                  </w:r>
                  <w:r w:rsidRPr="00E2571B">
                    <w:rPr>
                      <w:sz w:val="12"/>
                      <w:szCs w:val="12"/>
                    </w:rPr>
                    <w:t>icensee’s priorities</w:t>
                  </w:r>
                  <w:r w:rsidR="002E2FC5">
                    <w:rPr>
                      <w:sz w:val="12"/>
                      <w:szCs w:val="12"/>
                    </w:rPr>
                    <w:t>?</w:t>
                  </w:r>
                </w:p>
              </w:tc>
            </w:tr>
            <w:tr w:rsidR="00E83C9D" w:rsidRPr="00E2571B" w14:paraId="0EC5142E" w14:textId="77777777" w:rsidTr="002A2917">
              <w:tc>
                <w:tcPr>
                  <w:tcW w:w="468" w:type="dxa"/>
                  <w:vMerge/>
                  <w:shd w:val="clear" w:color="auto" w:fill="auto"/>
                  <w:textDirection w:val="btLr"/>
                  <w:vAlign w:val="center"/>
                </w:tcPr>
                <w:p w14:paraId="30664F4E" w14:textId="77777777" w:rsidR="00E83C9D" w:rsidRPr="00E2571B" w:rsidRDefault="00E83C9D" w:rsidP="001D3873">
                  <w:pPr>
                    <w:ind w:left="113" w:right="113"/>
                    <w:jc w:val="center"/>
                    <w:rPr>
                      <w:sz w:val="12"/>
                      <w:szCs w:val="12"/>
                    </w:rPr>
                  </w:pPr>
                </w:p>
              </w:tc>
              <w:tc>
                <w:tcPr>
                  <w:tcW w:w="2073" w:type="dxa"/>
                </w:tcPr>
                <w:p w14:paraId="5FFD2D70" w14:textId="005D2898" w:rsidR="00E83C9D" w:rsidRPr="00E2571B" w:rsidRDefault="00E83C9D" w:rsidP="001D3873">
                  <w:pPr>
                    <w:rPr>
                      <w:sz w:val="12"/>
                      <w:szCs w:val="12"/>
                    </w:rPr>
                  </w:pPr>
                  <w:r w:rsidRPr="00E2571B">
                    <w:rPr>
                      <w:sz w:val="12"/>
                      <w:szCs w:val="12"/>
                    </w:rPr>
                    <w:t xml:space="preserve">Operator </w:t>
                  </w:r>
                  <w:r w:rsidR="002E2FC5">
                    <w:rPr>
                      <w:sz w:val="12"/>
                      <w:szCs w:val="12"/>
                    </w:rPr>
                    <w:t>r</w:t>
                  </w:r>
                  <w:r w:rsidRPr="00E2571B">
                    <w:rPr>
                      <w:sz w:val="12"/>
                      <w:szCs w:val="12"/>
                    </w:rPr>
                    <w:t xml:space="preserve">esponse in accordance with procedures </w:t>
                  </w:r>
                </w:p>
              </w:tc>
            </w:tr>
            <w:tr w:rsidR="00E83C9D" w:rsidRPr="00E2571B" w14:paraId="65DFAFF2" w14:textId="77777777" w:rsidTr="002A2917">
              <w:tc>
                <w:tcPr>
                  <w:tcW w:w="468" w:type="dxa"/>
                  <w:vMerge/>
                  <w:shd w:val="clear" w:color="auto" w:fill="auto"/>
                  <w:textDirection w:val="btLr"/>
                  <w:vAlign w:val="center"/>
                </w:tcPr>
                <w:p w14:paraId="39A3F12B" w14:textId="77777777" w:rsidR="00E83C9D" w:rsidRPr="00E2571B" w:rsidRDefault="00E83C9D" w:rsidP="001D3873">
                  <w:pPr>
                    <w:ind w:left="113" w:right="113"/>
                    <w:jc w:val="center"/>
                    <w:rPr>
                      <w:sz w:val="12"/>
                      <w:szCs w:val="12"/>
                    </w:rPr>
                  </w:pPr>
                </w:p>
              </w:tc>
              <w:tc>
                <w:tcPr>
                  <w:tcW w:w="2073" w:type="dxa"/>
                </w:tcPr>
                <w:p w14:paraId="6167CAE5" w14:textId="21AB25A9" w:rsidR="00E83C9D" w:rsidRPr="00E2571B" w:rsidRDefault="00E83C9D" w:rsidP="001D3873">
                  <w:pPr>
                    <w:rPr>
                      <w:sz w:val="12"/>
                      <w:szCs w:val="12"/>
                    </w:rPr>
                  </w:pPr>
                  <w:r w:rsidRPr="00E2571B">
                    <w:rPr>
                      <w:sz w:val="12"/>
                      <w:szCs w:val="12"/>
                    </w:rPr>
                    <w:t xml:space="preserve">Licensee notifications to the </w:t>
                  </w:r>
                  <w:r w:rsidR="00430F6B">
                    <w:rPr>
                      <w:sz w:val="12"/>
                      <w:szCs w:val="12"/>
                    </w:rPr>
                    <w:t>S</w:t>
                  </w:r>
                  <w:r w:rsidRPr="00E2571B">
                    <w:rPr>
                      <w:sz w:val="12"/>
                      <w:szCs w:val="12"/>
                    </w:rPr>
                    <w:t>tate, local</w:t>
                  </w:r>
                  <w:r w:rsidR="00430F6B">
                    <w:rPr>
                      <w:sz w:val="12"/>
                      <w:szCs w:val="12"/>
                    </w:rPr>
                    <w:t xml:space="preserve"> official</w:t>
                  </w:r>
                  <w:r w:rsidRPr="00E2571B">
                    <w:rPr>
                      <w:sz w:val="12"/>
                      <w:szCs w:val="12"/>
                    </w:rPr>
                    <w:t>s, and</w:t>
                  </w:r>
                  <w:r w:rsidR="002E2FC5">
                    <w:rPr>
                      <w:sz w:val="12"/>
                      <w:szCs w:val="12"/>
                    </w:rPr>
                    <w:t xml:space="preserve"> </w:t>
                  </w:r>
                  <w:r w:rsidR="000A061B">
                    <w:rPr>
                      <w:sz w:val="12"/>
                      <w:szCs w:val="12"/>
                    </w:rPr>
                    <w:t xml:space="preserve">the </w:t>
                  </w:r>
                  <w:r w:rsidRPr="00E2571B">
                    <w:rPr>
                      <w:sz w:val="12"/>
                      <w:szCs w:val="12"/>
                    </w:rPr>
                    <w:t xml:space="preserve">NRC </w:t>
                  </w:r>
                </w:p>
              </w:tc>
            </w:tr>
            <w:tr w:rsidR="00E83C9D" w:rsidRPr="00E2571B" w14:paraId="183B3B40" w14:textId="77777777" w:rsidTr="002A2917">
              <w:tc>
                <w:tcPr>
                  <w:tcW w:w="468" w:type="dxa"/>
                  <w:vMerge/>
                  <w:shd w:val="clear" w:color="auto" w:fill="auto"/>
                  <w:textDirection w:val="btLr"/>
                  <w:vAlign w:val="center"/>
                </w:tcPr>
                <w:p w14:paraId="516DC150" w14:textId="77777777" w:rsidR="00E83C9D" w:rsidRPr="00E2571B" w:rsidRDefault="00E83C9D" w:rsidP="001D3873">
                  <w:pPr>
                    <w:ind w:left="113" w:right="113"/>
                    <w:jc w:val="center"/>
                    <w:rPr>
                      <w:sz w:val="12"/>
                      <w:szCs w:val="12"/>
                    </w:rPr>
                  </w:pPr>
                </w:p>
              </w:tc>
              <w:tc>
                <w:tcPr>
                  <w:tcW w:w="2073" w:type="dxa"/>
                </w:tcPr>
                <w:p w14:paraId="7A9DF133" w14:textId="3DD08843" w:rsidR="00E83C9D" w:rsidRPr="00E2571B" w:rsidRDefault="00E83C9D" w:rsidP="001D3873">
                  <w:pPr>
                    <w:rPr>
                      <w:sz w:val="12"/>
                      <w:szCs w:val="12"/>
                    </w:rPr>
                  </w:pPr>
                  <w:r w:rsidRPr="00E2571B">
                    <w:rPr>
                      <w:sz w:val="12"/>
                      <w:szCs w:val="12"/>
                    </w:rPr>
                    <w:t xml:space="preserve">Communicate safety concerns to NRC and </w:t>
                  </w:r>
                  <w:r w:rsidR="002E2FC5">
                    <w:rPr>
                      <w:sz w:val="12"/>
                      <w:szCs w:val="12"/>
                    </w:rPr>
                    <w:t>l</w:t>
                  </w:r>
                  <w:r w:rsidRPr="00E2571B">
                    <w:rPr>
                      <w:sz w:val="12"/>
                      <w:szCs w:val="12"/>
                    </w:rPr>
                    <w:t>icensee management</w:t>
                  </w:r>
                </w:p>
              </w:tc>
            </w:tr>
            <w:tr w:rsidR="00E83C9D" w:rsidRPr="00E2571B" w14:paraId="4EB8E9C9" w14:textId="77777777" w:rsidTr="002A2917">
              <w:tc>
                <w:tcPr>
                  <w:tcW w:w="468" w:type="dxa"/>
                  <w:vMerge/>
                  <w:shd w:val="clear" w:color="auto" w:fill="auto"/>
                  <w:textDirection w:val="btLr"/>
                  <w:vAlign w:val="center"/>
                </w:tcPr>
                <w:p w14:paraId="335CB455" w14:textId="77777777" w:rsidR="00E83C9D" w:rsidRPr="00E2571B" w:rsidRDefault="00E83C9D" w:rsidP="001D3873">
                  <w:pPr>
                    <w:ind w:left="113" w:right="113"/>
                    <w:jc w:val="center"/>
                    <w:rPr>
                      <w:sz w:val="12"/>
                      <w:szCs w:val="12"/>
                    </w:rPr>
                  </w:pPr>
                </w:p>
              </w:tc>
              <w:tc>
                <w:tcPr>
                  <w:tcW w:w="2073" w:type="dxa"/>
                </w:tcPr>
                <w:p w14:paraId="067EEF8F" w14:textId="77777777" w:rsidR="00E83C9D" w:rsidRPr="00E2571B" w:rsidRDefault="00E83C9D" w:rsidP="001D3873">
                  <w:pPr>
                    <w:rPr>
                      <w:sz w:val="12"/>
                      <w:szCs w:val="12"/>
                    </w:rPr>
                  </w:pPr>
                  <w:r w:rsidRPr="00E2571B">
                    <w:rPr>
                      <w:sz w:val="12"/>
                      <w:szCs w:val="12"/>
                    </w:rPr>
                    <w:t>Personnel injuries, contaminations, or overexposures</w:t>
                  </w:r>
                </w:p>
              </w:tc>
            </w:tr>
            <w:tr w:rsidR="00E83C9D" w:rsidRPr="00E2571B" w14:paraId="1C41ACF0" w14:textId="77777777" w:rsidTr="002A2917">
              <w:tc>
                <w:tcPr>
                  <w:tcW w:w="468" w:type="dxa"/>
                  <w:vMerge/>
                  <w:shd w:val="clear" w:color="auto" w:fill="auto"/>
                  <w:textDirection w:val="btLr"/>
                  <w:vAlign w:val="center"/>
                </w:tcPr>
                <w:p w14:paraId="26ED9DA3" w14:textId="77777777" w:rsidR="00E83C9D" w:rsidRPr="00E2571B" w:rsidRDefault="00E83C9D" w:rsidP="001D3873">
                  <w:pPr>
                    <w:ind w:left="113" w:right="113"/>
                    <w:jc w:val="center"/>
                    <w:rPr>
                      <w:sz w:val="12"/>
                      <w:szCs w:val="12"/>
                    </w:rPr>
                  </w:pPr>
                </w:p>
              </w:tc>
              <w:tc>
                <w:tcPr>
                  <w:tcW w:w="2073" w:type="dxa"/>
                </w:tcPr>
                <w:p w14:paraId="04C532FC" w14:textId="77777777" w:rsidR="00E83C9D" w:rsidRPr="00E2571B" w:rsidRDefault="00E83C9D" w:rsidP="001D3873">
                  <w:pPr>
                    <w:rPr>
                      <w:sz w:val="12"/>
                      <w:szCs w:val="12"/>
                    </w:rPr>
                  </w:pPr>
                  <w:r w:rsidRPr="00E2571B">
                    <w:rPr>
                      <w:sz w:val="12"/>
                      <w:szCs w:val="12"/>
                    </w:rPr>
                    <w:t xml:space="preserve">Additional support or relief needed to continue to monitor the event </w:t>
                  </w:r>
                </w:p>
              </w:tc>
            </w:tr>
          </w:tbl>
          <w:p w14:paraId="1E94404B" w14:textId="77777777" w:rsidR="00E83C9D" w:rsidRPr="00E2571B" w:rsidRDefault="00E83C9D" w:rsidP="001D3873">
            <w:pPr>
              <w:rPr>
                <w:sz w:val="12"/>
                <w:szCs w:val="12"/>
              </w:rPr>
            </w:pPr>
          </w:p>
        </w:tc>
      </w:tr>
    </w:tbl>
    <w:p w14:paraId="05E320A3" w14:textId="77777777" w:rsidR="00E83C9D" w:rsidRPr="000C7581" w:rsidRDefault="00E83C9D" w:rsidP="001D3873">
      <w:pPr>
        <w:jc w:val="center"/>
      </w:pPr>
    </w:p>
    <w:p w14:paraId="3599E0F5" w14:textId="27F5FDAF" w:rsidR="00E83C9D" w:rsidRPr="00B20569" w:rsidRDefault="00E83C9D" w:rsidP="000C7581">
      <w:pPr>
        <w:pStyle w:val="END"/>
      </w:pPr>
      <w:r w:rsidRPr="00B20569">
        <w:t>END</w:t>
      </w:r>
    </w:p>
    <w:p w14:paraId="607687A9" w14:textId="77777777" w:rsidR="00E83C9D" w:rsidRDefault="00E83C9D" w:rsidP="001D3873">
      <w:pPr>
        <w:jc w:val="center"/>
        <w:rPr>
          <w:lang w:val="en-CA"/>
        </w:rPr>
        <w:sectPr w:rsidR="00E83C9D" w:rsidSect="00B125BC">
          <w:footerReference w:type="default" r:id="rId21"/>
          <w:pgSz w:w="12240" w:h="15840" w:code="1"/>
          <w:pgMar w:top="1440" w:right="1440" w:bottom="1440" w:left="1440" w:header="720" w:footer="720" w:gutter="0"/>
          <w:pgNumType w:start="1"/>
          <w:cols w:space="720"/>
          <w:docGrid w:linePitch="360"/>
        </w:sectPr>
      </w:pPr>
    </w:p>
    <w:p w14:paraId="33741ECC" w14:textId="576EEB33" w:rsidR="003E36EF" w:rsidRPr="007507A3" w:rsidRDefault="00545FC0" w:rsidP="000C7581">
      <w:pPr>
        <w:pStyle w:val="attachmenttitle"/>
      </w:pPr>
      <w:r w:rsidRPr="007507A3">
        <w:lastRenderedPageBreak/>
        <w:t>Attachment </w:t>
      </w:r>
      <w:r w:rsidR="00AE011D">
        <w:t>4</w:t>
      </w:r>
      <w:r w:rsidR="000C7581">
        <w:t xml:space="preserve">: </w:t>
      </w:r>
      <w:r w:rsidR="00D60F68" w:rsidRPr="007507A3">
        <w:t xml:space="preserve">Revision History </w:t>
      </w:r>
      <w:r w:rsidR="00F62D15" w:rsidRPr="007507A3">
        <w:t xml:space="preserve">for </w:t>
      </w:r>
      <w:r w:rsidRPr="007507A3">
        <w:t>IP </w:t>
      </w:r>
      <w:r w:rsidR="00D60F68" w:rsidRPr="007507A3">
        <w:t>711</w:t>
      </w:r>
      <w:r w:rsidR="00764FBE">
        <w:t>53</w:t>
      </w:r>
    </w:p>
    <w:tbl>
      <w:tblPr>
        <w:tblStyle w:val="IM"/>
        <w:tblW w:w="13662" w:type="dxa"/>
        <w:tblLayout w:type="fixed"/>
        <w:tblLook w:val="0000" w:firstRow="0" w:lastRow="0" w:firstColumn="0" w:lastColumn="0" w:noHBand="0" w:noVBand="0"/>
      </w:tblPr>
      <w:tblGrid>
        <w:gridCol w:w="1435"/>
        <w:gridCol w:w="1620"/>
        <w:gridCol w:w="6480"/>
        <w:gridCol w:w="1890"/>
        <w:gridCol w:w="2237"/>
      </w:tblGrid>
      <w:tr w:rsidR="0023109D" w:rsidRPr="00D51A16" w14:paraId="055DBF4A" w14:textId="77777777" w:rsidTr="008749E5">
        <w:tc>
          <w:tcPr>
            <w:tcW w:w="1435" w:type="dxa"/>
          </w:tcPr>
          <w:p w14:paraId="34ED8E89" w14:textId="77777777" w:rsidR="0023109D" w:rsidRPr="00D51A16" w:rsidRDefault="0023109D" w:rsidP="008749E5">
            <w:pPr>
              <w:pStyle w:val="BodyText-table"/>
            </w:pPr>
            <w:r w:rsidRPr="00D51A16">
              <w:t>Commitment Tracking Number</w:t>
            </w:r>
          </w:p>
        </w:tc>
        <w:tc>
          <w:tcPr>
            <w:tcW w:w="1620" w:type="dxa"/>
          </w:tcPr>
          <w:p w14:paraId="1881FBE2" w14:textId="77777777" w:rsidR="0023109D" w:rsidRDefault="0023109D" w:rsidP="008749E5">
            <w:pPr>
              <w:pStyle w:val="BodyText-table"/>
            </w:pPr>
            <w:r>
              <w:t>Accession Number</w:t>
            </w:r>
          </w:p>
          <w:p w14:paraId="4DA8C5F9" w14:textId="77777777" w:rsidR="0023109D" w:rsidRDefault="0023109D" w:rsidP="008749E5">
            <w:pPr>
              <w:pStyle w:val="BodyText-table"/>
            </w:pPr>
            <w:r>
              <w:t>Issue Date</w:t>
            </w:r>
          </w:p>
          <w:p w14:paraId="5EBFB620" w14:textId="77777777" w:rsidR="0023109D" w:rsidRPr="00D51A16" w:rsidRDefault="0023109D" w:rsidP="008749E5">
            <w:pPr>
              <w:pStyle w:val="BodyText-table"/>
            </w:pPr>
            <w:r>
              <w:t>Change Notice</w:t>
            </w:r>
          </w:p>
        </w:tc>
        <w:tc>
          <w:tcPr>
            <w:tcW w:w="6480" w:type="dxa"/>
          </w:tcPr>
          <w:p w14:paraId="7BBACD34" w14:textId="77777777" w:rsidR="0023109D" w:rsidRPr="00D51A16" w:rsidRDefault="0023109D" w:rsidP="008749E5">
            <w:pPr>
              <w:pStyle w:val="BodyText-table"/>
            </w:pPr>
            <w:r w:rsidRPr="00D51A16">
              <w:t>Description of Change</w:t>
            </w:r>
          </w:p>
        </w:tc>
        <w:tc>
          <w:tcPr>
            <w:tcW w:w="1890" w:type="dxa"/>
          </w:tcPr>
          <w:p w14:paraId="485F2D17" w14:textId="77777777" w:rsidR="0023109D" w:rsidRPr="00D51A16" w:rsidRDefault="0023109D" w:rsidP="008749E5">
            <w:pPr>
              <w:pStyle w:val="BodyText-table"/>
            </w:pPr>
            <w:r>
              <w:t>Description of Training Required and Completion Date</w:t>
            </w:r>
          </w:p>
        </w:tc>
        <w:tc>
          <w:tcPr>
            <w:tcW w:w="2237" w:type="dxa"/>
          </w:tcPr>
          <w:p w14:paraId="0651A619" w14:textId="41B2F706" w:rsidR="001A2862" w:rsidRPr="00D51A16" w:rsidRDefault="0023109D" w:rsidP="008749E5">
            <w:pPr>
              <w:pStyle w:val="BodyText-table"/>
            </w:pPr>
            <w:r w:rsidRPr="00D51A16">
              <w:t xml:space="preserve">Comment </w:t>
            </w:r>
            <w:r w:rsidR="00857FCB" w:rsidRPr="00D51A16">
              <w:t>Resolution</w:t>
            </w:r>
            <w:r w:rsidR="00857FCB">
              <w:t xml:space="preserve"> </w:t>
            </w:r>
            <w:r>
              <w:t xml:space="preserve">and </w:t>
            </w:r>
            <w:r w:rsidR="001A2862">
              <w:t xml:space="preserve">Closed </w:t>
            </w:r>
            <w:r>
              <w:t xml:space="preserve">Feedback </w:t>
            </w:r>
            <w:r w:rsidR="00857FCB">
              <w:t xml:space="preserve">Form </w:t>
            </w:r>
            <w:r w:rsidRPr="00D51A16">
              <w:t>Accession Number</w:t>
            </w:r>
            <w:r>
              <w:t xml:space="preserve"> (Pre-Decisional, Non-Public</w:t>
            </w:r>
            <w:r w:rsidR="001A2862">
              <w:t xml:space="preserve"> Information</w:t>
            </w:r>
            <w:r>
              <w:t>)</w:t>
            </w:r>
          </w:p>
        </w:tc>
      </w:tr>
      <w:tr w:rsidR="0023109D" w:rsidRPr="00D51A16" w14:paraId="6B829E71" w14:textId="77777777" w:rsidTr="008749E5">
        <w:trPr>
          <w:tblHeader w:val="0"/>
        </w:trPr>
        <w:tc>
          <w:tcPr>
            <w:tcW w:w="1435" w:type="dxa"/>
          </w:tcPr>
          <w:p w14:paraId="788021D1" w14:textId="77777777" w:rsidR="0023109D" w:rsidRPr="00D51A16" w:rsidRDefault="0023109D" w:rsidP="008749E5">
            <w:pPr>
              <w:pStyle w:val="BodyText-table"/>
            </w:pPr>
            <w:r w:rsidRPr="00D51A16">
              <w:t>N/A</w:t>
            </w:r>
          </w:p>
        </w:tc>
        <w:tc>
          <w:tcPr>
            <w:tcW w:w="1620" w:type="dxa"/>
          </w:tcPr>
          <w:p w14:paraId="669E4802" w14:textId="77777777" w:rsidR="0023109D" w:rsidRPr="00D51A16" w:rsidRDefault="0023109D" w:rsidP="008749E5">
            <w:pPr>
              <w:pStyle w:val="BodyText-table"/>
            </w:pPr>
            <w:r w:rsidRPr="00D51A16">
              <w:t>04/04/00</w:t>
            </w:r>
          </w:p>
          <w:p w14:paraId="613D62F2" w14:textId="5CA2C3BB" w:rsidR="0023109D" w:rsidRPr="006566C1" w:rsidRDefault="0023109D" w:rsidP="008749E5">
            <w:pPr>
              <w:pStyle w:val="BodyText-table"/>
            </w:pPr>
            <w:r w:rsidRPr="006566C1">
              <w:rPr>
                <w:rStyle w:val="Hyperlink"/>
                <w:color w:val="auto"/>
                <w:u w:val="none"/>
              </w:rPr>
              <w:t>CN 00-005</w:t>
            </w:r>
          </w:p>
        </w:tc>
        <w:tc>
          <w:tcPr>
            <w:tcW w:w="6480" w:type="dxa"/>
          </w:tcPr>
          <w:p w14:paraId="0B09BF2D" w14:textId="2B27857B" w:rsidR="0023109D" w:rsidRPr="00D51A16" w:rsidRDefault="00D601D6" w:rsidP="008749E5">
            <w:pPr>
              <w:pStyle w:val="BodyText-table"/>
            </w:pPr>
            <w:r>
              <w:t>R</w:t>
            </w:r>
            <w:r w:rsidR="0023109D" w:rsidRPr="00D51A16">
              <w:t>evised to provide inspection requirements and guidance for review of event reports.</w:t>
            </w:r>
          </w:p>
        </w:tc>
        <w:tc>
          <w:tcPr>
            <w:tcW w:w="1890" w:type="dxa"/>
          </w:tcPr>
          <w:p w14:paraId="0FF7CBFC" w14:textId="77777777" w:rsidR="0023109D" w:rsidRPr="00D51A16" w:rsidRDefault="0023109D" w:rsidP="008749E5">
            <w:pPr>
              <w:pStyle w:val="BodyText-table"/>
            </w:pPr>
            <w:r w:rsidRPr="00D51A16">
              <w:t>None</w:t>
            </w:r>
          </w:p>
        </w:tc>
        <w:tc>
          <w:tcPr>
            <w:tcW w:w="2237" w:type="dxa"/>
          </w:tcPr>
          <w:p w14:paraId="30594396" w14:textId="77777777" w:rsidR="0023109D" w:rsidRPr="00D51A16" w:rsidRDefault="0023109D" w:rsidP="008749E5">
            <w:pPr>
              <w:pStyle w:val="BodyText-table"/>
            </w:pPr>
            <w:r w:rsidRPr="00D51A16">
              <w:t>N/A</w:t>
            </w:r>
          </w:p>
        </w:tc>
      </w:tr>
      <w:tr w:rsidR="0023109D" w:rsidRPr="00D51A16" w14:paraId="6A067980" w14:textId="77777777" w:rsidTr="008749E5">
        <w:trPr>
          <w:tblHeader w:val="0"/>
        </w:trPr>
        <w:tc>
          <w:tcPr>
            <w:tcW w:w="1435" w:type="dxa"/>
          </w:tcPr>
          <w:p w14:paraId="0D0543CC" w14:textId="77777777" w:rsidR="0023109D" w:rsidRPr="00D51A16" w:rsidRDefault="0023109D" w:rsidP="008749E5">
            <w:pPr>
              <w:pStyle w:val="BodyText-table"/>
            </w:pPr>
            <w:r w:rsidRPr="00D51A16">
              <w:t>N/A</w:t>
            </w:r>
          </w:p>
        </w:tc>
        <w:tc>
          <w:tcPr>
            <w:tcW w:w="1620" w:type="dxa"/>
          </w:tcPr>
          <w:p w14:paraId="3AD73E1A" w14:textId="1AE06227" w:rsidR="00C21D56" w:rsidRDefault="00C21D56" w:rsidP="008749E5">
            <w:pPr>
              <w:pStyle w:val="BodyText-table"/>
            </w:pPr>
            <w:r>
              <w:t>ML010820228</w:t>
            </w:r>
          </w:p>
          <w:p w14:paraId="1E06AE92" w14:textId="3C9853E5" w:rsidR="0023109D" w:rsidRPr="00D51A16" w:rsidRDefault="0023109D" w:rsidP="008749E5">
            <w:pPr>
              <w:pStyle w:val="BodyText-table"/>
            </w:pPr>
            <w:r w:rsidRPr="00D51A16">
              <w:t>03/06/01</w:t>
            </w:r>
          </w:p>
          <w:p w14:paraId="0163D921" w14:textId="7DB96FF8" w:rsidR="0023109D" w:rsidRPr="006566C1" w:rsidRDefault="0023109D" w:rsidP="008749E5">
            <w:pPr>
              <w:pStyle w:val="BodyText-table"/>
            </w:pPr>
            <w:r w:rsidRPr="006566C1">
              <w:rPr>
                <w:rStyle w:val="Hyperlink"/>
                <w:color w:val="auto"/>
                <w:u w:val="none"/>
              </w:rPr>
              <w:t>CN 01-006</w:t>
            </w:r>
          </w:p>
        </w:tc>
        <w:tc>
          <w:tcPr>
            <w:tcW w:w="6480" w:type="dxa"/>
          </w:tcPr>
          <w:p w14:paraId="6E8D8267" w14:textId="62FF2B84" w:rsidR="0023109D" w:rsidRPr="00D51A16" w:rsidRDefault="00D601D6" w:rsidP="008749E5">
            <w:pPr>
              <w:pStyle w:val="BodyText-table"/>
            </w:pPr>
            <w:r>
              <w:t>R</w:t>
            </w:r>
            <w:r w:rsidR="0023109D" w:rsidRPr="00D51A16">
              <w:t>evised to better define the scope of the IP, to expand the definition of power reactor events to include degraded conditions, and to integrate the IP with the options for inspection activities related to the deterministic and risk criteria in MD 8.3.</w:t>
            </w:r>
          </w:p>
        </w:tc>
        <w:tc>
          <w:tcPr>
            <w:tcW w:w="1890" w:type="dxa"/>
          </w:tcPr>
          <w:p w14:paraId="45D0AB32" w14:textId="77777777" w:rsidR="0023109D" w:rsidRPr="00D51A16" w:rsidRDefault="0023109D" w:rsidP="008749E5">
            <w:pPr>
              <w:pStyle w:val="BodyText-table"/>
            </w:pPr>
            <w:r w:rsidRPr="00D51A16">
              <w:t>None</w:t>
            </w:r>
          </w:p>
        </w:tc>
        <w:tc>
          <w:tcPr>
            <w:tcW w:w="2237" w:type="dxa"/>
          </w:tcPr>
          <w:p w14:paraId="71447341" w14:textId="77777777" w:rsidR="0023109D" w:rsidRPr="00D51A16" w:rsidRDefault="0023109D" w:rsidP="008749E5">
            <w:pPr>
              <w:pStyle w:val="BodyText-table"/>
            </w:pPr>
            <w:r w:rsidRPr="00D51A16">
              <w:t>N/A</w:t>
            </w:r>
          </w:p>
        </w:tc>
      </w:tr>
      <w:tr w:rsidR="0023109D" w:rsidRPr="00D51A16" w14:paraId="2AB69DB4" w14:textId="77777777" w:rsidTr="008749E5">
        <w:trPr>
          <w:tblHeader w:val="0"/>
        </w:trPr>
        <w:tc>
          <w:tcPr>
            <w:tcW w:w="1435" w:type="dxa"/>
          </w:tcPr>
          <w:p w14:paraId="15700B21" w14:textId="77777777" w:rsidR="0023109D" w:rsidRPr="00D51A16" w:rsidRDefault="0023109D" w:rsidP="008749E5">
            <w:pPr>
              <w:pStyle w:val="BodyText-table"/>
            </w:pPr>
            <w:r w:rsidRPr="00D51A16">
              <w:t>N/A</w:t>
            </w:r>
          </w:p>
        </w:tc>
        <w:tc>
          <w:tcPr>
            <w:tcW w:w="1620" w:type="dxa"/>
          </w:tcPr>
          <w:p w14:paraId="4DE48EEC" w14:textId="426F22D6" w:rsidR="00C21D56" w:rsidRDefault="00C21D56" w:rsidP="008749E5">
            <w:pPr>
              <w:pStyle w:val="BodyText-table"/>
            </w:pPr>
            <w:r>
              <w:t>ML020400009</w:t>
            </w:r>
          </w:p>
          <w:p w14:paraId="0667AC7C" w14:textId="1C8C4FF8" w:rsidR="0023109D" w:rsidRPr="00D51A16" w:rsidRDefault="0023109D" w:rsidP="008749E5">
            <w:pPr>
              <w:pStyle w:val="BodyText-table"/>
            </w:pPr>
            <w:r w:rsidRPr="00D51A16">
              <w:t>01/17/02</w:t>
            </w:r>
          </w:p>
          <w:p w14:paraId="5250CD10" w14:textId="72157F99" w:rsidR="0023109D" w:rsidRPr="006566C1" w:rsidRDefault="0023109D" w:rsidP="008749E5">
            <w:pPr>
              <w:pStyle w:val="BodyText-table"/>
            </w:pPr>
            <w:r w:rsidRPr="006566C1">
              <w:rPr>
                <w:rStyle w:val="Hyperlink"/>
                <w:color w:val="auto"/>
                <w:u w:val="none"/>
              </w:rPr>
              <w:t>CN 02-001</w:t>
            </w:r>
          </w:p>
        </w:tc>
        <w:tc>
          <w:tcPr>
            <w:tcW w:w="6480" w:type="dxa"/>
          </w:tcPr>
          <w:p w14:paraId="00D7CB9D" w14:textId="11F1699F" w:rsidR="0023109D" w:rsidRPr="00D51A16" w:rsidRDefault="00D601D6" w:rsidP="008749E5">
            <w:pPr>
              <w:pStyle w:val="BodyText-table"/>
            </w:pPr>
            <w:r>
              <w:t>R</w:t>
            </w:r>
            <w:r w:rsidR="0023109D" w:rsidRPr="00D51A16">
              <w:t xml:space="preserve">evised to delete the previous </w:t>
            </w:r>
            <w:proofErr w:type="gramStart"/>
            <w:r w:rsidR="0023109D" w:rsidRPr="00D51A16">
              <w:t>Appendix A</w:t>
            </w:r>
            <w:proofErr w:type="gramEnd"/>
            <w:r w:rsidR="0023109D" w:rsidRPr="00D51A16">
              <w:t xml:space="preserve"> since that material was included in Management Directive 8.3. It also clarifies that written LERs are to be reviewed, but not telephone notifications to the NRC Operations Center for invalid actuations, as allowed in 10 CFR 50.73.</w:t>
            </w:r>
          </w:p>
        </w:tc>
        <w:tc>
          <w:tcPr>
            <w:tcW w:w="1890" w:type="dxa"/>
          </w:tcPr>
          <w:p w14:paraId="71AAEF9E" w14:textId="77777777" w:rsidR="0023109D" w:rsidRPr="00D51A16" w:rsidRDefault="0023109D" w:rsidP="008749E5">
            <w:pPr>
              <w:pStyle w:val="BodyText-table"/>
            </w:pPr>
            <w:r w:rsidRPr="00D51A16">
              <w:t>None</w:t>
            </w:r>
          </w:p>
        </w:tc>
        <w:tc>
          <w:tcPr>
            <w:tcW w:w="2237" w:type="dxa"/>
          </w:tcPr>
          <w:p w14:paraId="45B77955" w14:textId="77777777" w:rsidR="0023109D" w:rsidRPr="00D51A16" w:rsidRDefault="0023109D" w:rsidP="008749E5">
            <w:pPr>
              <w:pStyle w:val="BodyText-table"/>
            </w:pPr>
            <w:r w:rsidRPr="00D51A16">
              <w:t>N/A</w:t>
            </w:r>
          </w:p>
        </w:tc>
      </w:tr>
      <w:tr w:rsidR="0023109D" w:rsidRPr="00D51A16" w14:paraId="62B9890B" w14:textId="77777777" w:rsidTr="008749E5">
        <w:trPr>
          <w:tblHeader w:val="0"/>
        </w:trPr>
        <w:tc>
          <w:tcPr>
            <w:tcW w:w="1435" w:type="dxa"/>
          </w:tcPr>
          <w:p w14:paraId="3ACCC47A" w14:textId="77777777" w:rsidR="0023109D" w:rsidRPr="00D51A16" w:rsidRDefault="0023109D" w:rsidP="008749E5">
            <w:pPr>
              <w:pStyle w:val="BodyText-table"/>
            </w:pPr>
            <w:r w:rsidRPr="00D51A16">
              <w:t>N/A</w:t>
            </w:r>
          </w:p>
        </w:tc>
        <w:tc>
          <w:tcPr>
            <w:tcW w:w="1620" w:type="dxa"/>
          </w:tcPr>
          <w:p w14:paraId="15AE52B7" w14:textId="48EB5DC6" w:rsidR="00C21D56" w:rsidRDefault="00C21D56" w:rsidP="008749E5">
            <w:pPr>
              <w:pStyle w:val="BodyText-table"/>
            </w:pPr>
            <w:r>
              <w:t>ML021190720</w:t>
            </w:r>
          </w:p>
          <w:p w14:paraId="5C9A5E1A" w14:textId="2D223DEC" w:rsidR="0023109D" w:rsidRPr="00D51A16" w:rsidRDefault="0023109D" w:rsidP="008749E5">
            <w:pPr>
              <w:pStyle w:val="BodyText-table"/>
            </w:pPr>
            <w:r w:rsidRPr="00D51A16">
              <w:t>04/16/02</w:t>
            </w:r>
          </w:p>
          <w:p w14:paraId="2918E6DC" w14:textId="72F74087" w:rsidR="0023109D" w:rsidRPr="006566C1" w:rsidRDefault="0023109D" w:rsidP="008749E5">
            <w:pPr>
              <w:pStyle w:val="BodyText-table"/>
            </w:pPr>
            <w:r w:rsidRPr="006566C1">
              <w:rPr>
                <w:rStyle w:val="Hyperlink"/>
                <w:color w:val="auto"/>
                <w:u w:val="none"/>
              </w:rPr>
              <w:t>CN 02-017</w:t>
            </w:r>
          </w:p>
        </w:tc>
        <w:tc>
          <w:tcPr>
            <w:tcW w:w="6480" w:type="dxa"/>
          </w:tcPr>
          <w:p w14:paraId="3B5D507A" w14:textId="0D0C7883" w:rsidR="0023109D" w:rsidRPr="00D51A16" w:rsidRDefault="00D601D6" w:rsidP="008749E5">
            <w:pPr>
              <w:pStyle w:val="BodyText-table"/>
            </w:pPr>
            <w:r>
              <w:t>R</w:t>
            </w:r>
            <w:r w:rsidR="0023109D" w:rsidRPr="00D51A16">
              <w:t>evised to provide guidance on assessing degraded condition exposure time if time of unavailability is unknown.</w:t>
            </w:r>
          </w:p>
        </w:tc>
        <w:tc>
          <w:tcPr>
            <w:tcW w:w="1890" w:type="dxa"/>
          </w:tcPr>
          <w:p w14:paraId="05E527E6" w14:textId="77777777" w:rsidR="0023109D" w:rsidRPr="00D51A16" w:rsidRDefault="0023109D" w:rsidP="008749E5">
            <w:pPr>
              <w:pStyle w:val="BodyText-table"/>
            </w:pPr>
            <w:r w:rsidRPr="00D51A16">
              <w:t>None</w:t>
            </w:r>
          </w:p>
        </w:tc>
        <w:tc>
          <w:tcPr>
            <w:tcW w:w="2237" w:type="dxa"/>
          </w:tcPr>
          <w:p w14:paraId="43385249" w14:textId="77777777" w:rsidR="0023109D" w:rsidRPr="00D51A16" w:rsidRDefault="0023109D" w:rsidP="008749E5">
            <w:pPr>
              <w:pStyle w:val="BodyText-table"/>
            </w:pPr>
            <w:r w:rsidRPr="00D51A16">
              <w:t>N/A</w:t>
            </w:r>
          </w:p>
        </w:tc>
      </w:tr>
      <w:tr w:rsidR="0023109D" w:rsidRPr="00D51A16" w14:paraId="5036EBD0" w14:textId="77777777" w:rsidTr="008749E5">
        <w:trPr>
          <w:tblHeader w:val="0"/>
        </w:trPr>
        <w:tc>
          <w:tcPr>
            <w:tcW w:w="1435" w:type="dxa"/>
          </w:tcPr>
          <w:p w14:paraId="02CB52A0" w14:textId="77777777" w:rsidR="0023109D" w:rsidRPr="00D51A16" w:rsidRDefault="0023109D" w:rsidP="008749E5">
            <w:pPr>
              <w:pStyle w:val="BodyText-table"/>
            </w:pPr>
            <w:r w:rsidRPr="00D51A16">
              <w:t>N/A</w:t>
            </w:r>
          </w:p>
        </w:tc>
        <w:tc>
          <w:tcPr>
            <w:tcW w:w="1620" w:type="dxa"/>
          </w:tcPr>
          <w:p w14:paraId="394DEBF9" w14:textId="210C309C" w:rsidR="007C3C17" w:rsidRDefault="007C3C17" w:rsidP="008749E5">
            <w:pPr>
              <w:pStyle w:val="BodyText-table"/>
            </w:pPr>
            <w:r>
              <w:t>ML0</w:t>
            </w:r>
            <w:r w:rsidR="00C21D56">
              <w:t>60320014</w:t>
            </w:r>
          </w:p>
          <w:p w14:paraId="4D2D7F9E" w14:textId="577186D1" w:rsidR="0023109D" w:rsidRPr="00D51A16" w:rsidRDefault="0023109D" w:rsidP="008749E5">
            <w:pPr>
              <w:pStyle w:val="BodyText-table"/>
            </w:pPr>
            <w:r w:rsidRPr="00D51A16">
              <w:t>06/24/03</w:t>
            </w:r>
          </w:p>
          <w:p w14:paraId="6585B2C8" w14:textId="145CC31E" w:rsidR="0023109D" w:rsidRPr="006566C1" w:rsidRDefault="0023109D" w:rsidP="008749E5">
            <w:pPr>
              <w:pStyle w:val="BodyText-table"/>
            </w:pPr>
            <w:r w:rsidRPr="006566C1">
              <w:rPr>
                <w:rStyle w:val="Hyperlink"/>
                <w:color w:val="auto"/>
                <w:u w:val="none"/>
              </w:rPr>
              <w:t>CN 03-020</w:t>
            </w:r>
          </w:p>
        </w:tc>
        <w:tc>
          <w:tcPr>
            <w:tcW w:w="6480" w:type="dxa"/>
          </w:tcPr>
          <w:p w14:paraId="55288017" w14:textId="1B372C10" w:rsidR="0023109D" w:rsidRPr="00D51A16" w:rsidRDefault="00D601D6" w:rsidP="008749E5">
            <w:pPr>
              <w:pStyle w:val="BodyText-table"/>
            </w:pPr>
            <w:r>
              <w:t>C</w:t>
            </w:r>
            <w:r w:rsidR="0023109D" w:rsidRPr="00D51A16">
              <w:t>larifie</w:t>
            </w:r>
            <w:r>
              <w:t>d</w:t>
            </w:r>
            <w:r w:rsidR="0023109D" w:rsidRPr="00D51A16">
              <w:t xml:space="preserve"> that the risk metric for events is Conditional Core Damage Probability (CCDP) and the metric for degraded conditions is incremental CCDP. Also</w:t>
            </w:r>
            <w:r w:rsidR="00D660D9">
              <w:t>,</w:t>
            </w:r>
            <w:r w:rsidR="0023109D" w:rsidRPr="00D51A16">
              <w:t xml:space="preserve"> this revision lists examples of events addressed by this IP in cornerstones outside of reactor safety.</w:t>
            </w:r>
          </w:p>
        </w:tc>
        <w:tc>
          <w:tcPr>
            <w:tcW w:w="1890" w:type="dxa"/>
          </w:tcPr>
          <w:p w14:paraId="0DC6DF9B" w14:textId="77777777" w:rsidR="0023109D" w:rsidRPr="00D51A16" w:rsidRDefault="0023109D" w:rsidP="008749E5">
            <w:pPr>
              <w:pStyle w:val="BodyText-table"/>
            </w:pPr>
            <w:r w:rsidRPr="00D51A16">
              <w:t>None</w:t>
            </w:r>
          </w:p>
        </w:tc>
        <w:tc>
          <w:tcPr>
            <w:tcW w:w="2237" w:type="dxa"/>
          </w:tcPr>
          <w:p w14:paraId="217CEA58" w14:textId="77777777" w:rsidR="0023109D" w:rsidRPr="00D51A16" w:rsidRDefault="0023109D" w:rsidP="008749E5">
            <w:pPr>
              <w:pStyle w:val="BodyText-table"/>
            </w:pPr>
            <w:r w:rsidRPr="00D51A16">
              <w:t>N/A</w:t>
            </w:r>
          </w:p>
        </w:tc>
      </w:tr>
      <w:tr w:rsidR="0023109D" w:rsidRPr="00D51A16" w14:paraId="2438F04D" w14:textId="77777777" w:rsidTr="008749E5">
        <w:trPr>
          <w:tblHeader w:val="0"/>
        </w:trPr>
        <w:tc>
          <w:tcPr>
            <w:tcW w:w="1435" w:type="dxa"/>
          </w:tcPr>
          <w:p w14:paraId="33DD2410" w14:textId="77777777" w:rsidR="0023109D" w:rsidRPr="00D51A16" w:rsidRDefault="0023109D" w:rsidP="008749E5">
            <w:pPr>
              <w:pStyle w:val="BodyText-table"/>
            </w:pPr>
            <w:r w:rsidRPr="00D51A16">
              <w:t>C1</w:t>
            </w:r>
          </w:p>
        </w:tc>
        <w:tc>
          <w:tcPr>
            <w:tcW w:w="1620" w:type="dxa"/>
          </w:tcPr>
          <w:p w14:paraId="7D2262CD" w14:textId="3ACC4A29" w:rsidR="00750CEA" w:rsidRDefault="0023109D" w:rsidP="008749E5">
            <w:pPr>
              <w:pStyle w:val="BodyText-table"/>
              <w:rPr>
                <w:rStyle w:val="Hyperlink"/>
              </w:rPr>
            </w:pPr>
            <w:hyperlink r:id="rId22" w:history="1">
              <w:r w:rsidRPr="00D51A16">
                <w:rPr>
                  <w:rStyle w:val="Hyperlink"/>
                </w:rPr>
                <w:t>ML061560504</w:t>
              </w:r>
            </w:hyperlink>
          </w:p>
          <w:p w14:paraId="45BD403F" w14:textId="2B353D06" w:rsidR="0023109D" w:rsidRPr="00D51A16" w:rsidRDefault="0023109D" w:rsidP="008749E5">
            <w:pPr>
              <w:pStyle w:val="BodyText-table"/>
            </w:pPr>
            <w:r w:rsidRPr="00D51A16">
              <w:t>06/22/06</w:t>
            </w:r>
          </w:p>
          <w:p w14:paraId="085680D7" w14:textId="2CDAAE7B" w:rsidR="0023109D" w:rsidRPr="006566C1" w:rsidRDefault="0023109D" w:rsidP="008749E5">
            <w:pPr>
              <w:pStyle w:val="BodyText-table"/>
            </w:pPr>
            <w:r w:rsidRPr="006566C1">
              <w:rPr>
                <w:rStyle w:val="Hyperlink"/>
                <w:color w:val="auto"/>
                <w:u w:val="none"/>
              </w:rPr>
              <w:t>CN-06-015</w:t>
            </w:r>
          </w:p>
        </w:tc>
        <w:tc>
          <w:tcPr>
            <w:tcW w:w="6480" w:type="dxa"/>
          </w:tcPr>
          <w:p w14:paraId="7999644F" w14:textId="12474625" w:rsidR="0023109D" w:rsidRPr="00D51A16" w:rsidRDefault="0023109D" w:rsidP="008749E5">
            <w:pPr>
              <w:pStyle w:val="BodyText-table"/>
            </w:pPr>
            <w:r w:rsidRPr="00D51A16">
              <w:t>Incorporate safety culture into inspection procedures</w:t>
            </w:r>
            <w:r w:rsidR="002778CC">
              <w:t xml:space="preserve">. </w:t>
            </w:r>
            <w:r w:rsidR="006175CE">
              <w:t>“</w:t>
            </w:r>
            <w:r w:rsidRPr="00D51A16">
              <w:t>Staff Requirements</w:t>
            </w:r>
            <w:r w:rsidR="00D20CAD">
              <w:t>—</w:t>
            </w:r>
            <w:r w:rsidRPr="00D51A16">
              <w:t>SECY-04-0111</w:t>
            </w:r>
            <w:r w:rsidR="00D20CAD">
              <w:t>—</w:t>
            </w:r>
            <w:r w:rsidRPr="00D51A16">
              <w:t>Recommended Staff Actions Regarding Agency Guidance in the Areas of Safety Conscious Work Environment and Safety Culture</w:t>
            </w:r>
            <w:r w:rsidR="00D20CAD">
              <w:t>,</w:t>
            </w:r>
            <w:r w:rsidR="006175CE">
              <w:t>”</w:t>
            </w:r>
            <w:r w:rsidRPr="00D51A16">
              <w:t xml:space="preserve"> August</w:t>
            </w:r>
            <w:r w:rsidR="006175CE">
              <w:t> </w:t>
            </w:r>
            <w:r w:rsidRPr="00D51A16">
              <w:t>30, 2004</w:t>
            </w:r>
            <w:r w:rsidR="00D20CAD">
              <w:t>.</w:t>
            </w:r>
          </w:p>
          <w:p w14:paraId="0CAA3159" w14:textId="535AA2CD" w:rsidR="0023109D" w:rsidRPr="00D51A16" w:rsidRDefault="0023109D" w:rsidP="008749E5">
            <w:pPr>
              <w:pStyle w:val="BodyText-table"/>
            </w:pPr>
            <w:r w:rsidRPr="00D51A16">
              <w:t xml:space="preserve">Revision history reviewed for the last </w:t>
            </w:r>
            <w:r w:rsidR="006C26A7">
              <w:t>4</w:t>
            </w:r>
            <w:r w:rsidR="006C26A7" w:rsidRPr="00D51A16">
              <w:t xml:space="preserve"> </w:t>
            </w:r>
            <w:r w:rsidRPr="00D51A16">
              <w:t>years.</w:t>
            </w:r>
          </w:p>
        </w:tc>
        <w:tc>
          <w:tcPr>
            <w:tcW w:w="1890" w:type="dxa"/>
          </w:tcPr>
          <w:p w14:paraId="7833E68A" w14:textId="77777777" w:rsidR="0023109D" w:rsidRDefault="0023109D" w:rsidP="008749E5">
            <w:pPr>
              <w:pStyle w:val="BodyText-table"/>
            </w:pPr>
            <w:r w:rsidRPr="00D51A16">
              <w:t xml:space="preserve">Inspector training on </w:t>
            </w:r>
            <w:proofErr w:type="gramStart"/>
            <w:r w:rsidRPr="00D51A16">
              <w:t>use</w:t>
            </w:r>
            <w:proofErr w:type="gramEnd"/>
            <w:r w:rsidRPr="00D51A16">
              <w:t xml:space="preserve"> of safety culture in the ROP.</w:t>
            </w:r>
          </w:p>
          <w:p w14:paraId="7A2039B6" w14:textId="77777777" w:rsidR="0023109D" w:rsidRPr="00D51A16" w:rsidRDefault="0023109D" w:rsidP="008749E5">
            <w:pPr>
              <w:pStyle w:val="BodyText-table"/>
            </w:pPr>
            <w:r>
              <w:t>07/01/06</w:t>
            </w:r>
          </w:p>
        </w:tc>
        <w:tc>
          <w:tcPr>
            <w:tcW w:w="2237" w:type="dxa"/>
          </w:tcPr>
          <w:p w14:paraId="4152E571" w14:textId="77777777" w:rsidR="0023109D" w:rsidRPr="00D51A16" w:rsidRDefault="0023109D" w:rsidP="008749E5">
            <w:pPr>
              <w:pStyle w:val="BodyText-table"/>
            </w:pPr>
            <w:hyperlink r:id="rId23" w:history="1">
              <w:r w:rsidRPr="00D51A16">
                <w:rPr>
                  <w:rStyle w:val="Hyperlink"/>
                </w:rPr>
                <w:t>ML061570089</w:t>
              </w:r>
            </w:hyperlink>
          </w:p>
        </w:tc>
      </w:tr>
      <w:tr w:rsidR="0023109D" w:rsidRPr="00D51A16" w14:paraId="168966B2" w14:textId="77777777" w:rsidTr="008749E5">
        <w:trPr>
          <w:tblHeader w:val="0"/>
        </w:trPr>
        <w:tc>
          <w:tcPr>
            <w:tcW w:w="1435" w:type="dxa"/>
          </w:tcPr>
          <w:p w14:paraId="3767820E" w14:textId="77777777" w:rsidR="0023109D" w:rsidRPr="00D51A16" w:rsidRDefault="0023109D" w:rsidP="008749E5">
            <w:pPr>
              <w:pStyle w:val="BodyText-table"/>
            </w:pPr>
            <w:r w:rsidRPr="00D51A16">
              <w:lastRenderedPageBreak/>
              <w:t>N/A</w:t>
            </w:r>
          </w:p>
        </w:tc>
        <w:tc>
          <w:tcPr>
            <w:tcW w:w="1620" w:type="dxa"/>
          </w:tcPr>
          <w:p w14:paraId="18F522E3" w14:textId="2EDBA236" w:rsidR="0023109D" w:rsidRDefault="0023109D" w:rsidP="008749E5">
            <w:pPr>
              <w:pStyle w:val="BodyText-table"/>
            </w:pPr>
            <w:hyperlink r:id="rId24" w:history="1">
              <w:r w:rsidRPr="00D51A16">
                <w:rPr>
                  <w:rStyle w:val="Hyperlink"/>
                </w:rPr>
                <w:t>ML061920454</w:t>
              </w:r>
            </w:hyperlink>
          </w:p>
          <w:p w14:paraId="0F48231A" w14:textId="77777777" w:rsidR="0023109D" w:rsidRPr="00D51A16" w:rsidRDefault="0023109D" w:rsidP="008749E5">
            <w:pPr>
              <w:pStyle w:val="BodyText-table"/>
            </w:pPr>
            <w:r w:rsidRPr="00D51A16">
              <w:t>07/26/06</w:t>
            </w:r>
          </w:p>
          <w:p w14:paraId="5D775E9B" w14:textId="3F9AEC29" w:rsidR="0023109D" w:rsidRPr="006566C1" w:rsidRDefault="0023109D" w:rsidP="008749E5">
            <w:pPr>
              <w:pStyle w:val="BodyText-table"/>
            </w:pPr>
            <w:r w:rsidRPr="006566C1">
              <w:rPr>
                <w:rStyle w:val="Hyperlink"/>
                <w:color w:val="auto"/>
                <w:u w:val="none"/>
              </w:rPr>
              <w:t>CN-06-018</w:t>
            </w:r>
          </w:p>
        </w:tc>
        <w:tc>
          <w:tcPr>
            <w:tcW w:w="6480" w:type="dxa"/>
          </w:tcPr>
          <w:p w14:paraId="4775490F" w14:textId="5B9AFEF1" w:rsidR="0023109D" w:rsidRPr="00D51A16" w:rsidRDefault="0023109D" w:rsidP="008749E5">
            <w:pPr>
              <w:pStyle w:val="BodyText-table"/>
            </w:pPr>
            <w:r w:rsidRPr="00D51A16">
              <w:t>Add inspections of (1) personnel performance during planned non-routine plant evolutions and/or contribution to unplanned non-routine evolutions, events and transient operations (previously in IP 71111.14); and (2) granted Notices of Enforcement Discretion.</w:t>
            </w:r>
          </w:p>
        </w:tc>
        <w:tc>
          <w:tcPr>
            <w:tcW w:w="1890" w:type="dxa"/>
          </w:tcPr>
          <w:p w14:paraId="79809BBD" w14:textId="77777777" w:rsidR="0023109D" w:rsidRPr="00D51A16" w:rsidRDefault="0023109D" w:rsidP="008749E5">
            <w:pPr>
              <w:pStyle w:val="BodyText-table"/>
            </w:pPr>
            <w:r w:rsidRPr="00D51A16">
              <w:t>None</w:t>
            </w:r>
          </w:p>
        </w:tc>
        <w:tc>
          <w:tcPr>
            <w:tcW w:w="2237" w:type="dxa"/>
          </w:tcPr>
          <w:p w14:paraId="55E392F3" w14:textId="77777777" w:rsidR="0023109D" w:rsidRPr="00D51A16" w:rsidRDefault="0023109D" w:rsidP="008749E5">
            <w:pPr>
              <w:pStyle w:val="BodyText-table"/>
            </w:pPr>
            <w:hyperlink r:id="rId25" w:history="1">
              <w:r w:rsidRPr="00D51A16">
                <w:rPr>
                  <w:rStyle w:val="Hyperlink"/>
                </w:rPr>
                <w:t>ML061770161</w:t>
              </w:r>
            </w:hyperlink>
          </w:p>
        </w:tc>
      </w:tr>
      <w:tr w:rsidR="0023109D" w:rsidRPr="00D51A16" w14:paraId="75C2A2FA" w14:textId="77777777" w:rsidTr="008749E5">
        <w:trPr>
          <w:tblHeader w:val="0"/>
        </w:trPr>
        <w:tc>
          <w:tcPr>
            <w:tcW w:w="1435" w:type="dxa"/>
          </w:tcPr>
          <w:p w14:paraId="30357C27" w14:textId="77777777" w:rsidR="0023109D" w:rsidRPr="00D51A16" w:rsidRDefault="0023109D" w:rsidP="008749E5">
            <w:pPr>
              <w:pStyle w:val="BodyText-table"/>
            </w:pPr>
            <w:r w:rsidRPr="00D51A16">
              <w:t>N/A</w:t>
            </w:r>
          </w:p>
        </w:tc>
        <w:tc>
          <w:tcPr>
            <w:tcW w:w="1620" w:type="dxa"/>
          </w:tcPr>
          <w:p w14:paraId="0EE8B492" w14:textId="2D94FBF9" w:rsidR="0023109D" w:rsidRDefault="0023109D" w:rsidP="008749E5">
            <w:pPr>
              <w:pStyle w:val="BodyText-table"/>
            </w:pPr>
            <w:hyperlink r:id="rId26" w:history="1">
              <w:r w:rsidRPr="00D51A16">
                <w:rPr>
                  <w:rStyle w:val="Hyperlink"/>
                </w:rPr>
                <w:t>ML080280581</w:t>
              </w:r>
            </w:hyperlink>
          </w:p>
          <w:p w14:paraId="1063F4B2" w14:textId="77777777" w:rsidR="0023109D" w:rsidRPr="00D51A16" w:rsidRDefault="0023109D" w:rsidP="008749E5">
            <w:pPr>
              <w:pStyle w:val="BodyText-table"/>
            </w:pPr>
            <w:r w:rsidRPr="00D51A16">
              <w:t>02/12/08</w:t>
            </w:r>
          </w:p>
          <w:p w14:paraId="65AF1838" w14:textId="62E812DE" w:rsidR="0023109D" w:rsidRPr="006566C1" w:rsidRDefault="0023109D" w:rsidP="008749E5">
            <w:pPr>
              <w:pStyle w:val="BodyText-table"/>
            </w:pPr>
            <w:r w:rsidRPr="006566C1">
              <w:rPr>
                <w:rStyle w:val="Hyperlink"/>
                <w:color w:val="auto"/>
                <w:u w:val="none"/>
              </w:rPr>
              <w:t>CN 08-007</w:t>
            </w:r>
          </w:p>
        </w:tc>
        <w:tc>
          <w:tcPr>
            <w:tcW w:w="6480" w:type="dxa"/>
          </w:tcPr>
          <w:p w14:paraId="09410818" w14:textId="77777777" w:rsidR="0023109D" w:rsidRPr="00D51A16" w:rsidRDefault="0023109D" w:rsidP="008749E5">
            <w:pPr>
              <w:pStyle w:val="BodyText-table"/>
            </w:pPr>
            <w:r w:rsidRPr="00D51A16">
              <w:t>Clarified the process of using both MD 8.3 and IMC 0309 to determine appropriate responses to significant operational events.</w:t>
            </w:r>
          </w:p>
        </w:tc>
        <w:tc>
          <w:tcPr>
            <w:tcW w:w="1890" w:type="dxa"/>
          </w:tcPr>
          <w:p w14:paraId="1EE03BD7" w14:textId="77777777" w:rsidR="0023109D" w:rsidRPr="00D51A16" w:rsidRDefault="0023109D" w:rsidP="008749E5">
            <w:pPr>
              <w:pStyle w:val="BodyText-table"/>
            </w:pPr>
            <w:r w:rsidRPr="00D51A16">
              <w:t>None</w:t>
            </w:r>
          </w:p>
        </w:tc>
        <w:tc>
          <w:tcPr>
            <w:tcW w:w="2237" w:type="dxa"/>
          </w:tcPr>
          <w:p w14:paraId="1B6466A6" w14:textId="77777777" w:rsidR="0023109D" w:rsidRPr="00D51A16" w:rsidRDefault="0023109D" w:rsidP="008749E5">
            <w:pPr>
              <w:pStyle w:val="BodyText-table"/>
            </w:pPr>
            <w:r w:rsidRPr="00D51A16">
              <w:t>N/A</w:t>
            </w:r>
          </w:p>
        </w:tc>
      </w:tr>
      <w:tr w:rsidR="0023109D" w:rsidRPr="00D51A16" w14:paraId="35B4CF05" w14:textId="77777777" w:rsidTr="008749E5">
        <w:trPr>
          <w:tblHeader w:val="0"/>
        </w:trPr>
        <w:tc>
          <w:tcPr>
            <w:tcW w:w="1435" w:type="dxa"/>
          </w:tcPr>
          <w:p w14:paraId="46F34542" w14:textId="77777777" w:rsidR="0023109D" w:rsidRPr="00D51A16" w:rsidRDefault="0023109D" w:rsidP="008749E5">
            <w:pPr>
              <w:pStyle w:val="BodyText-table"/>
            </w:pPr>
            <w:r w:rsidRPr="00D51A16">
              <w:t>N/A</w:t>
            </w:r>
          </w:p>
        </w:tc>
        <w:tc>
          <w:tcPr>
            <w:tcW w:w="1620" w:type="dxa"/>
          </w:tcPr>
          <w:p w14:paraId="7DB4D94D" w14:textId="52E56060" w:rsidR="0023109D" w:rsidRDefault="0023109D" w:rsidP="008749E5">
            <w:pPr>
              <w:pStyle w:val="BodyText-table"/>
            </w:pPr>
            <w:hyperlink r:id="rId27" w:history="1">
              <w:r w:rsidRPr="00D51A16">
                <w:rPr>
                  <w:rStyle w:val="Hyperlink"/>
                </w:rPr>
                <w:t>ML093620322</w:t>
              </w:r>
            </w:hyperlink>
          </w:p>
          <w:p w14:paraId="1E01677F" w14:textId="77777777" w:rsidR="0023109D" w:rsidRPr="00D51A16" w:rsidRDefault="0023109D" w:rsidP="008749E5">
            <w:pPr>
              <w:pStyle w:val="BodyText-table"/>
            </w:pPr>
            <w:r w:rsidRPr="00D51A16">
              <w:t>02/02/10</w:t>
            </w:r>
          </w:p>
          <w:p w14:paraId="36EC24D1" w14:textId="6F7E5393" w:rsidR="0023109D" w:rsidRPr="006566C1" w:rsidRDefault="0023109D" w:rsidP="008749E5">
            <w:pPr>
              <w:pStyle w:val="BodyText-table"/>
            </w:pPr>
            <w:r w:rsidRPr="006566C1">
              <w:rPr>
                <w:rStyle w:val="Hyperlink"/>
                <w:color w:val="auto"/>
                <w:u w:val="none"/>
              </w:rPr>
              <w:t>CN 10-004</w:t>
            </w:r>
          </w:p>
        </w:tc>
        <w:tc>
          <w:tcPr>
            <w:tcW w:w="6480" w:type="dxa"/>
          </w:tcPr>
          <w:p w14:paraId="1C4D29D0" w14:textId="77777777" w:rsidR="0023109D" w:rsidRPr="00D51A16" w:rsidRDefault="0023109D" w:rsidP="008749E5">
            <w:pPr>
              <w:pStyle w:val="BodyText-table"/>
            </w:pPr>
            <w:r w:rsidRPr="00D51A16">
              <w:t>Added requirement to review retractions of Event Notifications, and reduced resources based on actual reported hours.</w:t>
            </w:r>
          </w:p>
        </w:tc>
        <w:tc>
          <w:tcPr>
            <w:tcW w:w="1890" w:type="dxa"/>
          </w:tcPr>
          <w:p w14:paraId="5749D9C4" w14:textId="77777777" w:rsidR="0023109D" w:rsidRPr="00D51A16" w:rsidRDefault="0023109D" w:rsidP="008749E5">
            <w:pPr>
              <w:pStyle w:val="BodyText-table"/>
            </w:pPr>
            <w:r w:rsidRPr="00D51A16">
              <w:t>None</w:t>
            </w:r>
          </w:p>
        </w:tc>
        <w:tc>
          <w:tcPr>
            <w:tcW w:w="2237" w:type="dxa"/>
          </w:tcPr>
          <w:p w14:paraId="47341FCD" w14:textId="77777777" w:rsidR="0023109D" w:rsidRPr="00D51A16" w:rsidRDefault="0023109D" w:rsidP="008749E5">
            <w:pPr>
              <w:pStyle w:val="BodyText-table"/>
            </w:pPr>
            <w:r w:rsidRPr="00D51A16">
              <w:t>N/A</w:t>
            </w:r>
          </w:p>
        </w:tc>
      </w:tr>
      <w:tr w:rsidR="0023109D" w:rsidRPr="00D51A16" w14:paraId="6B7B47A0" w14:textId="77777777" w:rsidTr="008749E5">
        <w:trPr>
          <w:tblHeader w:val="0"/>
        </w:trPr>
        <w:tc>
          <w:tcPr>
            <w:tcW w:w="1435" w:type="dxa"/>
          </w:tcPr>
          <w:p w14:paraId="7476BA98" w14:textId="77777777" w:rsidR="0023109D" w:rsidRPr="00D51A16" w:rsidRDefault="0023109D" w:rsidP="008749E5">
            <w:pPr>
              <w:pStyle w:val="BodyText-table"/>
            </w:pPr>
            <w:r w:rsidRPr="00D51A16">
              <w:t>N/A</w:t>
            </w:r>
          </w:p>
        </w:tc>
        <w:tc>
          <w:tcPr>
            <w:tcW w:w="1620" w:type="dxa"/>
          </w:tcPr>
          <w:p w14:paraId="09E159E0" w14:textId="77777777" w:rsidR="0023109D" w:rsidRDefault="0023109D" w:rsidP="008749E5">
            <w:pPr>
              <w:pStyle w:val="BodyText-table"/>
            </w:pPr>
            <w:hyperlink r:id="rId28" w:history="1">
              <w:r w:rsidRPr="00A31852">
                <w:rPr>
                  <w:rStyle w:val="Hyperlink"/>
                </w:rPr>
                <w:t>ML102810102</w:t>
              </w:r>
            </w:hyperlink>
          </w:p>
          <w:p w14:paraId="25419535" w14:textId="77777777" w:rsidR="0023109D" w:rsidRPr="00D51A16" w:rsidRDefault="0023109D" w:rsidP="008749E5">
            <w:pPr>
              <w:pStyle w:val="BodyText-table"/>
            </w:pPr>
            <w:r w:rsidRPr="00D51A16">
              <w:t>12/05/11</w:t>
            </w:r>
          </w:p>
          <w:p w14:paraId="6005D9E2" w14:textId="77777777" w:rsidR="0023109D" w:rsidRPr="00D51A16" w:rsidRDefault="0023109D" w:rsidP="008749E5">
            <w:pPr>
              <w:pStyle w:val="BodyText-table"/>
            </w:pPr>
            <w:r w:rsidRPr="00D51A16">
              <w:t>CN 11-039</w:t>
            </w:r>
          </w:p>
        </w:tc>
        <w:tc>
          <w:tcPr>
            <w:tcW w:w="6480" w:type="dxa"/>
          </w:tcPr>
          <w:p w14:paraId="5B84A5D1" w14:textId="0EFC093A" w:rsidR="0023109D" w:rsidRPr="00D51A16" w:rsidRDefault="0023109D" w:rsidP="008749E5">
            <w:pPr>
              <w:pStyle w:val="BodyText-table"/>
            </w:pPr>
            <w:r w:rsidRPr="00D51A16">
              <w:t>Added guidance for inspecting personnel performance (ROPFF 71153-1554)</w:t>
            </w:r>
            <w:r w:rsidR="003162BC">
              <w:t xml:space="preserve">. </w:t>
            </w:r>
            <w:r w:rsidRPr="00D51A16">
              <w:t>Added Appendix C to enhance plant status data collection (ROPFF 71153-1661), updated references, adjusted resources to reflect the 2011 ROP Realignment (</w:t>
            </w:r>
            <w:hyperlink r:id="rId29" w:history="1">
              <w:r w:rsidRPr="00D51A16">
                <w:rPr>
                  <w:rStyle w:val="Hyperlink"/>
                </w:rPr>
                <w:t>ML11178A329</w:t>
              </w:r>
            </w:hyperlink>
            <w:r w:rsidRPr="00D51A16">
              <w:t>).</w:t>
            </w:r>
          </w:p>
        </w:tc>
        <w:tc>
          <w:tcPr>
            <w:tcW w:w="1890" w:type="dxa"/>
          </w:tcPr>
          <w:p w14:paraId="0ADA204A" w14:textId="77777777" w:rsidR="0023109D" w:rsidRPr="00D51A16" w:rsidRDefault="0023109D" w:rsidP="008749E5">
            <w:pPr>
              <w:pStyle w:val="BodyText-table"/>
            </w:pPr>
            <w:r w:rsidRPr="00D51A16">
              <w:t>None</w:t>
            </w:r>
          </w:p>
        </w:tc>
        <w:tc>
          <w:tcPr>
            <w:tcW w:w="2237" w:type="dxa"/>
          </w:tcPr>
          <w:p w14:paraId="6D1576CB" w14:textId="77777777" w:rsidR="0023109D" w:rsidRPr="00D51A16" w:rsidRDefault="0023109D" w:rsidP="008749E5">
            <w:pPr>
              <w:pStyle w:val="BodyText-table"/>
            </w:pPr>
            <w:r w:rsidRPr="00D51A16">
              <w:t>N/A</w:t>
            </w:r>
          </w:p>
        </w:tc>
      </w:tr>
      <w:tr w:rsidR="0023109D" w:rsidRPr="00D51A16" w14:paraId="0A7162AC" w14:textId="77777777" w:rsidTr="008749E5">
        <w:trPr>
          <w:tblHeader w:val="0"/>
        </w:trPr>
        <w:tc>
          <w:tcPr>
            <w:tcW w:w="1435" w:type="dxa"/>
          </w:tcPr>
          <w:p w14:paraId="7377A4F5" w14:textId="77777777" w:rsidR="0023109D" w:rsidRPr="00D51A16" w:rsidRDefault="0023109D" w:rsidP="008749E5">
            <w:pPr>
              <w:pStyle w:val="BodyText-table"/>
            </w:pPr>
            <w:r w:rsidRPr="00D51A16">
              <w:t>N/A</w:t>
            </w:r>
          </w:p>
        </w:tc>
        <w:tc>
          <w:tcPr>
            <w:tcW w:w="1620" w:type="dxa"/>
          </w:tcPr>
          <w:p w14:paraId="50003121" w14:textId="208E7AE2" w:rsidR="0023109D" w:rsidRDefault="0023109D" w:rsidP="008749E5">
            <w:pPr>
              <w:pStyle w:val="BodyText-table"/>
            </w:pPr>
            <w:hyperlink r:id="rId30" w:history="1">
              <w:r w:rsidRPr="006A6BD3">
                <w:rPr>
                  <w:rStyle w:val="Hyperlink"/>
                </w:rPr>
                <w:t>ML15322A151</w:t>
              </w:r>
            </w:hyperlink>
          </w:p>
          <w:p w14:paraId="3269AF02" w14:textId="77777777" w:rsidR="0023109D" w:rsidRDefault="0023109D" w:rsidP="008749E5">
            <w:pPr>
              <w:pStyle w:val="BodyText-table"/>
            </w:pPr>
            <w:r>
              <w:t>12/17/15</w:t>
            </w:r>
          </w:p>
          <w:p w14:paraId="1B6BA869" w14:textId="77777777" w:rsidR="0023109D" w:rsidRPr="00D51A16" w:rsidRDefault="0023109D" w:rsidP="008749E5">
            <w:pPr>
              <w:pStyle w:val="BodyText-table"/>
            </w:pPr>
            <w:r>
              <w:t>CN15-030</w:t>
            </w:r>
          </w:p>
        </w:tc>
        <w:tc>
          <w:tcPr>
            <w:tcW w:w="6480" w:type="dxa"/>
          </w:tcPr>
          <w:p w14:paraId="0C287EF7" w14:textId="77777777" w:rsidR="0023109D" w:rsidRPr="00D51A16" w:rsidRDefault="0023109D" w:rsidP="008749E5">
            <w:pPr>
              <w:pStyle w:val="BodyText-table"/>
            </w:pPr>
            <w:r w:rsidRPr="00D51A16">
              <w:t>Changed outdated references (ROPFF 71153-1901)</w:t>
            </w:r>
          </w:p>
        </w:tc>
        <w:tc>
          <w:tcPr>
            <w:tcW w:w="1890" w:type="dxa"/>
          </w:tcPr>
          <w:p w14:paraId="089B93C3" w14:textId="77777777" w:rsidR="0023109D" w:rsidRPr="00D51A16" w:rsidRDefault="0023109D" w:rsidP="008749E5">
            <w:pPr>
              <w:pStyle w:val="BodyText-table"/>
            </w:pPr>
            <w:r w:rsidRPr="00D51A16">
              <w:t>None</w:t>
            </w:r>
          </w:p>
        </w:tc>
        <w:tc>
          <w:tcPr>
            <w:tcW w:w="2237" w:type="dxa"/>
          </w:tcPr>
          <w:p w14:paraId="538064FF" w14:textId="77777777" w:rsidR="0023109D" w:rsidRDefault="0023109D" w:rsidP="008749E5">
            <w:pPr>
              <w:pStyle w:val="BodyText-table"/>
            </w:pPr>
            <w:r>
              <w:t>71153-1901</w:t>
            </w:r>
          </w:p>
          <w:p w14:paraId="7FAF7D93" w14:textId="74FCDA44" w:rsidR="0023109D" w:rsidRPr="00D51A16" w:rsidRDefault="0023109D" w:rsidP="008749E5">
            <w:pPr>
              <w:pStyle w:val="BodyText-table"/>
            </w:pPr>
            <w:hyperlink r:id="rId31" w:history="1">
              <w:r w:rsidRPr="006A6BD3">
                <w:rPr>
                  <w:rStyle w:val="Hyperlink"/>
                </w:rPr>
                <w:t>ML15349A022</w:t>
              </w:r>
            </w:hyperlink>
          </w:p>
        </w:tc>
      </w:tr>
      <w:tr w:rsidR="0023109D" w:rsidRPr="00D51A16" w14:paraId="122FAEC0" w14:textId="77777777" w:rsidTr="008749E5">
        <w:trPr>
          <w:tblHeader w:val="0"/>
        </w:trPr>
        <w:tc>
          <w:tcPr>
            <w:tcW w:w="1435" w:type="dxa"/>
          </w:tcPr>
          <w:p w14:paraId="3C3E9D8F" w14:textId="4A4FBA8A" w:rsidR="0023109D" w:rsidRPr="00D51A16" w:rsidRDefault="0023109D" w:rsidP="008749E5">
            <w:pPr>
              <w:pStyle w:val="BodyText-table"/>
            </w:pPr>
            <w:r>
              <w:t>N/A</w:t>
            </w:r>
          </w:p>
        </w:tc>
        <w:tc>
          <w:tcPr>
            <w:tcW w:w="1620" w:type="dxa"/>
          </w:tcPr>
          <w:p w14:paraId="3C974ABE" w14:textId="0C0FF3B1" w:rsidR="0023109D" w:rsidRDefault="00764FBE" w:rsidP="008749E5">
            <w:pPr>
              <w:pStyle w:val="BodyText-table"/>
            </w:pPr>
            <w:hyperlink r:id="rId32" w:history="1">
              <w:r w:rsidRPr="00B57271">
                <w:rPr>
                  <w:rStyle w:val="Hyperlink"/>
                </w:rPr>
                <w:t>ML18122A142</w:t>
              </w:r>
            </w:hyperlink>
          </w:p>
          <w:p w14:paraId="2DB6FC6D" w14:textId="7F7E782B" w:rsidR="0023109D" w:rsidRDefault="006566C1" w:rsidP="008749E5">
            <w:pPr>
              <w:pStyle w:val="BodyText-table"/>
            </w:pPr>
            <w:r>
              <w:t>10/03</w:t>
            </w:r>
            <w:r w:rsidR="0023109D">
              <w:t>/18</w:t>
            </w:r>
          </w:p>
          <w:p w14:paraId="492F5B94" w14:textId="206DABA0" w:rsidR="0023109D" w:rsidRDefault="0023109D" w:rsidP="008749E5">
            <w:pPr>
              <w:pStyle w:val="BodyText-table"/>
            </w:pPr>
            <w:r>
              <w:t>CN</w:t>
            </w:r>
            <w:r w:rsidR="006A6BD3">
              <w:t xml:space="preserve"> </w:t>
            </w:r>
            <w:r w:rsidR="006566C1">
              <w:t>18-034</w:t>
            </w:r>
          </w:p>
        </w:tc>
        <w:tc>
          <w:tcPr>
            <w:tcW w:w="6480" w:type="dxa"/>
          </w:tcPr>
          <w:p w14:paraId="38D9146F" w14:textId="4D8F9F4A" w:rsidR="005D229C" w:rsidRPr="00D51A16" w:rsidRDefault="00764FBE" w:rsidP="008749E5">
            <w:pPr>
              <w:pStyle w:val="BodyText-table"/>
            </w:pPr>
            <w:r>
              <w:t xml:space="preserve">Added SER reviews. Added guidance on LER/SER review </w:t>
            </w:r>
            <w:proofErr w:type="gramStart"/>
            <w:r>
              <w:t>timeliness</w:t>
            </w:r>
            <w:proofErr w:type="gramEnd"/>
            <w:r>
              <w:t xml:space="preserve">. </w:t>
            </w:r>
            <w:r w:rsidR="005D1928">
              <w:t xml:space="preserve">Added </w:t>
            </w:r>
            <w:r w:rsidR="000A670D">
              <w:t>sample</w:t>
            </w:r>
            <w:r w:rsidR="005D1928">
              <w:t xml:space="preserve"> to verify </w:t>
            </w:r>
            <w:r w:rsidR="001C0BB8">
              <w:t xml:space="preserve">that reports are correctly </w:t>
            </w:r>
            <w:r w:rsidR="005D1928">
              <w:t>submitt</w:t>
            </w:r>
            <w:r w:rsidR="001C0BB8">
              <w:t>ed.</w:t>
            </w:r>
            <w:r w:rsidR="005D1928">
              <w:t xml:space="preserve"> </w:t>
            </w:r>
            <w:r>
              <w:t xml:space="preserve">Reformatted. </w:t>
            </w:r>
            <w:r w:rsidRPr="007507A3">
              <w:t>Eliminate</w:t>
            </w:r>
            <w:r w:rsidR="00B263AC">
              <w:t>d</w:t>
            </w:r>
            <w:r w:rsidRPr="007507A3">
              <w:t xml:space="preserve"> redundancy and </w:t>
            </w:r>
            <w:proofErr w:type="gramStart"/>
            <w:r w:rsidRPr="007507A3">
              <w:t>improved for</w:t>
            </w:r>
            <w:proofErr w:type="gramEnd"/>
            <w:r w:rsidRPr="007507A3">
              <w:t xml:space="preserve"> plain writing. Relocated optional requirements to the guidance section to better align with IMC 2515, </w:t>
            </w:r>
            <w:r w:rsidR="00F923E9">
              <w:t>“</w:t>
            </w:r>
            <w:r w:rsidR="00A40997">
              <w:t xml:space="preserve">Light-Water Reactor Inspection Program—Operations Phase,” </w:t>
            </w:r>
            <w:r w:rsidRPr="007507A3">
              <w:t>Section 8.04, sample completion requirements.</w:t>
            </w:r>
            <w:r w:rsidR="00BB097F">
              <w:t xml:space="preserve"> Relabeled Appendi</w:t>
            </w:r>
            <w:r w:rsidR="00B263AC">
              <w:t>ces</w:t>
            </w:r>
            <w:r w:rsidR="00BB097F">
              <w:t xml:space="preserve"> A, B, and C as Attachments 1, 2, and 3 to align better with IMC 0040</w:t>
            </w:r>
            <w:r w:rsidR="00671C62">
              <w:t>.</w:t>
            </w:r>
          </w:p>
        </w:tc>
        <w:tc>
          <w:tcPr>
            <w:tcW w:w="1890" w:type="dxa"/>
          </w:tcPr>
          <w:p w14:paraId="7AF1ADBA" w14:textId="3A2332CD" w:rsidR="0023109D" w:rsidRPr="00D51A16" w:rsidRDefault="0023109D" w:rsidP="008749E5">
            <w:pPr>
              <w:pStyle w:val="BodyText-table"/>
            </w:pPr>
            <w:r>
              <w:t>None</w:t>
            </w:r>
          </w:p>
        </w:tc>
        <w:tc>
          <w:tcPr>
            <w:tcW w:w="2237" w:type="dxa"/>
          </w:tcPr>
          <w:p w14:paraId="24A2BCBF" w14:textId="57B73574" w:rsidR="0023109D" w:rsidRDefault="003B09EF" w:rsidP="008749E5">
            <w:pPr>
              <w:pStyle w:val="BodyText-table"/>
            </w:pPr>
            <w:hyperlink r:id="rId33" w:history="1">
              <w:r w:rsidRPr="003B09EF">
                <w:rPr>
                  <w:rStyle w:val="Hyperlink"/>
                </w:rPr>
                <w:t>ML18190A008</w:t>
              </w:r>
            </w:hyperlink>
          </w:p>
        </w:tc>
      </w:tr>
      <w:tr w:rsidR="005D229C" w:rsidRPr="00D51A16" w14:paraId="56A9526D" w14:textId="77777777" w:rsidTr="008749E5">
        <w:trPr>
          <w:tblHeader w:val="0"/>
        </w:trPr>
        <w:tc>
          <w:tcPr>
            <w:tcW w:w="1435" w:type="dxa"/>
          </w:tcPr>
          <w:p w14:paraId="63EDC2C2" w14:textId="77777777" w:rsidR="005D229C" w:rsidRDefault="005D229C" w:rsidP="008749E5">
            <w:pPr>
              <w:pStyle w:val="BodyText-table"/>
            </w:pPr>
          </w:p>
        </w:tc>
        <w:tc>
          <w:tcPr>
            <w:tcW w:w="1620" w:type="dxa"/>
          </w:tcPr>
          <w:p w14:paraId="3417F34F" w14:textId="77777777" w:rsidR="005D229C" w:rsidRDefault="005D229C" w:rsidP="008749E5">
            <w:pPr>
              <w:pStyle w:val="BodyText-table"/>
              <w:rPr>
                <w:rStyle w:val="outputtext"/>
              </w:rPr>
            </w:pPr>
            <w:r>
              <w:rPr>
                <w:rStyle w:val="outputtext"/>
              </w:rPr>
              <w:t>ML19198A067</w:t>
            </w:r>
          </w:p>
          <w:p w14:paraId="15DDE45C" w14:textId="77777777" w:rsidR="005D229C" w:rsidRDefault="005D229C" w:rsidP="008749E5">
            <w:pPr>
              <w:pStyle w:val="BodyText-table"/>
              <w:rPr>
                <w:rStyle w:val="outputtext"/>
              </w:rPr>
            </w:pPr>
            <w:r>
              <w:rPr>
                <w:rStyle w:val="outputtext"/>
              </w:rPr>
              <w:t>DRAFT</w:t>
            </w:r>
          </w:p>
          <w:p w14:paraId="3355730E" w14:textId="7C8E5BE9" w:rsidR="005D229C" w:rsidRDefault="005D229C" w:rsidP="008749E5">
            <w:pPr>
              <w:pStyle w:val="BodyText-table"/>
              <w:rPr>
                <w:rStyle w:val="outputtext"/>
              </w:rPr>
            </w:pPr>
            <w:r>
              <w:rPr>
                <w:rStyle w:val="outputtext"/>
              </w:rPr>
              <w:t xml:space="preserve">CN </w:t>
            </w:r>
          </w:p>
        </w:tc>
        <w:tc>
          <w:tcPr>
            <w:tcW w:w="6480" w:type="dxa"/>
          </w:tcPr>
          <w:p w14:paraId="702BAD1C" w14:textId="19DEBAD8" w:rsidR="005D229C" w:rsidRDefault="005D229C" w:rsidP="008749E5">
            <w:pPr>
              <w:pStyle w:val="BodyText-table"/>
            </w:pPr>
            <w:r>
              <w:t>Made public to be discussed at the July 31, 2019</w:t>
            </w:r>
            <w:r w:rsidR="00671C62">
              <w:t>,</w:t>
            </w:r>
            <w:r>
              <w:t xml:space="preserve"> ROP public meeting.</w:t>
            </w:r>
          </w:p>
        </w:tc>
        <w:tc>
          <w:tcPr>
            <w:tcW w:w="1890" w:type="dxa"/>
          </w:tcPr>
          <w:p w14:paraId="569D00E2" w14:textId="77777777" w:rsidR="005D229C" w:rsidRDefault="005D229C" w:rsidP="008749E5">
            <w:pPr>
              <w:pStyle w:val="BodyText-table"/>
            </w:pPr>
          </w:p>
        </w:tc>
        <w:tc>
          <w:tcPr>
            <w:tcW w:w="2237" w:type="dxa"/>
          </w:tcPr>
          <w:p w14:paraId="6037C5BA" w14:textId="77777777" w:rsidR="005D229C" w:rsidRPr="007A7810" w:rsidRDefault="005D229C" w:rsidP="008749E5">
            <w:pPr>
              <w:pStyle w:val="BodyText-table"/>
              <w:rPr>
                <w:rStyle w:val="outputtext"/>
              </w:rPr>
            </w:pPr>
          </w:p>
        </w:tc>
      </w:tr>
      <w:tr w:rsidR="005D229C" w:rsidRPr="00D51A16" w14:paraId="4E458AAC" w14:textId="77777777" w:rsidTr="008749E5">
        <w:trPr>
          <w:tblHeader w:val="0"/>
        </w:trPr>
        <w:tc>
          <w:tcPr>
            <w:tcW w:w="1435" w:type="dxa"/>
          </w:tcPr>
          <w:p w14:paraId="5DC8BC34" w14:textId="5A8AEDBD" w:rsidR="005D229C" w:rsidRDefault="005D229C" w:rsidP="008749E5">
            <w:pPr>
              <w:pStyle w:val="BodyText-table"/>
            </w:pPr>
            <w:r>
              <w:t>N/A</w:t>
            </w:r>
          </w:p>
        </w:tc>
        <w:tc>
          <w:tcPr>
            <w:tcW w:w="1620" w:type="dxa"/>
          </w:tcPr>
          <w:p w14:paraId="25078279" w14:textId="2CCFE7AF" w:rsidR="005D229C" w:rsidRDefault="005D229C" w:rsidP="008749E5">
            <w:pPr>
              <w:pStyle w:val="BodyText-table"/>
              <w:rPr>
                <w:rStyle w:val="outputtext"/>
              </w:rPr>
            </w:pPr>
            <w:r>
              <w:rPr>
                <w:rStyle w:val="outputtext"/>
              </w:rPr>
              <w:t>ML19197A110</w:t>
            </w:r>
          </w:p>
          <w:p w14:paraId="27408ACE" w14:textId="4B514D79" w:rsidR="005D229C" w:rsidRDefault="005D229C" w:rsidP="008749E5">
            <w:pPr>
              <w:pStyle w:val="BodyText-table"/>
              <w:rPr>
                <w:rStyle w:val="outputtext"/>
              </w:rPr>
            </w:pPr>
            <w:r>
              <w:rPr>
                <w:rStyle w:val="outputtext"/>
              </w:rPr>
              <w:t>11/13/19</w:t>
            </w:r>
          </w:p>
          <w:p w14:paraId="78E8F06D" w14:textId="206F2AFA" w:rsidR="005D229C" w:rsidRDefault="005D229C" w:rsidP="008749E5">
            <w:pPr>
              <w:pStyle w:val="BodyText-table"/>
              <w:rPr>
                <w:rStyle w:val="outputtext"/>
              </w:rPr>
            </w:pPr>
            <w:r>
              <w:rPr>
                <w:rStyle w:val="outputtext"/>
              </w:rPr>
              <w:t>CN 19-035</w:t>
            </w:r>
          </w:p>
        </w:tc>
        <w:tc>
          <w:tcPr>
            <w:tcW w:w="6480" w:type="dxa"/>
          </w:tcPr>
          <w:p w14:paraId="1B5C8820" w14:textId="04C2F9EB" w:rsidR="005D229C" w:rsidRDefault="005D229C" w:rsidP="008749E5">
            <w:pPr>
              <w:pStyle w:val="BodyText-table"/>
            </w:pPr>
            <w:r>
              <w:t>Revised to provide oversight guidance associated with licensee adoption of 10 CFR 50.69. Provided direction to assessing reasonable assurance of operability during LER reviews.</w:t>
            </w:r>
          </w:p>
        </w:tc>
        <w:tc>
          <w:tcPr>
            <w:tcW w:w="1890" w:type="dxa"/>
          </w:tcPr>
          <w:p w14:paraId="47DEF749" w14:textId="129B5ACD" w:rsidR="005D229C" w:rsidRDefault="005D229C" w:rsidP="008749E5">
            <w:pPr>
              <w:pStyle w:val="BodyText-table"/>
            </w:pPr>
            <w:r>
              <w:t>N/A</w:t>
            </w:r>
          </w:p>
        </w:tc>
        <w:tc>
          <w:tcPr>
            <w:tcW w:w="2237" w:type="dxa"/>
          </w:tcPr>
          <w:p w14:paraId="4FC1862F" w14:textId="4E776464" w:rsidR="005D229C" w:rsidRPr="007A7810" w:rsidRDefault="005D229C" w:rsidP="008749E5">
            <w:pPr>
              <w:pStyle w:val="BodyText-table"/>
              <w:rPr>
                <w:rStyle w:val="outputtext"/>
              </w:rPr>
            </w:pPr>
            <w:r w:rsidRPr="007A7810">
              <w:rPr>
                <w:rStyle w:val="outputtext"/>
              </w:rPr>
              <w:t>ML19108A030</w:t>
            </w:r>
          </w:p>
        </w:tc>
      </w:tr>
      <w:tr w:rsidR="005D229C" w:rsidRPr="00D51A16" w14:paraId="6686CB01" w14:textId="77777777" w:rsidTr="008749E5">
        <w:trPr>
          <w:tblHeader w:val="0"/>
        </w:trPr>
        <w:tc>
          <w:tcPr>
            <w:tcW w:w="1435" w:type="dxa"/>
          </w:tcPr>
          <w:p w14:paraId="5BE86F95" w14:textId="77777777" w:rsidR="005D229C" w:rsidRDefault="005D229C" w:rsidP="008749E5">
            <w:pPr>
              <w:pStyle w:val="BodyText-table"/>
            </w:pPr>
          </w:p>
        </w:tc>
        <w:tc>
          <w:tcPr>
            <w:tcW w:w="1620" w:type="dxa"/>
          </w:tcPr>
          <w:p w14:paraId="7DC94D0E" w14:textId="77777777" w:rsidR="005D229C" w:rsidRDefault="005D229C" w:rsidP="008749E5">
            <w:pPr>
              <w:pStyle w:val="BodyText-table"/>
              <w:rPr>
                <w:rStyle w:val="outputtext"/>
              </w:rPr>
            </w:pPr>
            <w:r>
              <w:rPr>
                <w:rStyle w:val="outputtext"/>
              </w:rPr>
              <w:t>ML19108A015</w:t>
            </w:r>
          </w:p>
          <w:p w14:paraId="2E9E101E" w14:textId="249CFFC5" w:rsidR="005D229C" w:rsidRDefault="00A3196D" w:rsidP="008749E5">
            <w:pPr>
              <w:pStyle w:val="BodyText-table"/>
              <w:rPr>
                <w:rStyle w:val="outputtext"/>
              </w:rPr>
            </w:pPr>
            <w:r>
              <w:rPr>
                <w:rStyle w:val="outputtext"/>
              </w:rPr>
              <w:t>09/16/20</w:t>
            </w:r>
          </w:p>
          <w:p w14:paraId="7F0D81B7" w14:textId="49567F0B" w:rsidR="005D229C" w:rsidRDefault="005D229C" w:rsidP="008749E5">
            <w:pPr>
              <w:pStyle w:val="BodyText-table"/>
              <w:rPr>
                <w:rStyle w:val="outputtext"/>
              </w:rPr>
            </w:pPr>
            <w:r>
              <w:rPr>
                <w:rStyle w:val="outputtext"/>
              </w:rPr>
              <w:t xml:space="preserve">CN </w:t>
            </w:r>
            <w:r w:rsidR="00A3196D">
              <w:rPr>
                <w:rStyle w:val="outputtext"/>
              </w:rPr>
              <w:t>20-043</w:t>
            </w:r>
          </w:p>
        </w:tc>
        <w:tc>
          <w:tcPr>
            <w:tcW w:w="6480" w:type="dxa"/>
          </w:tcPr>
          <w:p w14:paraId="44363A79" w14:textId="46FA6371" w:rsidR="005D229C" w:rsidRDefault="005D229C" w:rsidP="008749E5">
            <w:pPr>
              <w:pStyle w:val="BodyText-table"/>
            </w:pPr>
            <w:r>
              <w:t>Clarified that submitted and cancelled LERs/SERs must be reviewed. Updated reference for NOEDs.</w:t>
            </w:r>
          </w:p>
        </w:tc>
        <w:tc>
          <w:tcPr>
            <w:tcW w:w="1890" w:type="dxa"/>
          </w:tcPr>
          <w:p w14:paraId="6F6E0A7F" w14:textId="77777777" w:rsidR="005D229C" w:rsidRDefault="005D229C" w:rsidP="008749E5">
            <w:pPr>
              <w:pStyle w:val="BodyText-table"/>
            </w:pPr>
          </w:p>
        </w:tc>
        <w:tc>
          <w:tcPr>
            <w:tcW w:w="2237" w:type="dxa"/>
          </w:tcPr>
          <w:p w14:paraId="6B95A278" w14:textId="79337D3F" w:rsidR="005D229C" w:rsidRPr="007A7810" w:rsidRDefault="00042728" w:rsidP="008749E5">
            <w:pPr>
              <w:pStyle w:val="BodyText-table"/>
              <w:rPr>
                <w:rStyle w:val="outputtext"/>
              </w:rPr>
            </w:pPr>
            <w:r>
              <w:rPr>
                <w:rStyle w:val="outputtext"/>
              </w:rPr>
              <w:t>ML20177A499</w:t>
            </w:r>
          </w:p>
        </w:tc>
      </w:tr>
      <w:tr w:rsidR="003C6998" w:rsidRPr="00D51A16" w14:paraId="2BD6AC6B" w14:textId="77777777" w:rsidTr="008749E5">
        <w:trPr>
          <w:tblHeader w:val="0"/>
        </w:trPr>
        <w:tc>
          <w:tcPr>
            <w:tcW w:w="1435" w:type="dxa"/>
          </w:tcPr>
          <w:p w14:paraId="54E7EB5F" w14:textId="7FBB90BC" w:rsidR="003C6998" w:rsidRDefault="003C6998" w:rsidP="008749E5">
            <w:pPr>
              <w:pStyle w:val="BodyText-table"/>
            </w:pPr>
            <w:r>
              <w:t>N/A</w:t>
            </w:r>
          </w:p>
        </w:tc>
        <w:tc>
          <w:tcPr>
            <w:tcW w:w="1620" w:type="dxa"/>
          </w:tcPr>
          <w:p w14:paraId="4386DA99" w14:textId="77777777" w:rsidR="003C6998" w:rsidRDefault="00B125BC" w:rsidP="008749E5">
            <w:pPr>
              <w:pStyle w:val="BodyText-table"/>
              <w:rPr>
                <w:rStyle w:val="outputtext"/>
              </w:rPr>
            </w:pPr>
            <w:r>
              <w:rPr>
                <w:rStyle w:val="outputtext"/>
              </w:rPr>
              <w:t>ML25022A328</w:t>
            </w:r>
          </w:p>
          <w:p w14:paraId="698C82EA" w14:textId="1EC51B34" w:rsidR="00B125BC" w:rsidRDefault="00E14AAD" w:rsidP="008749E5">
            <w:pPr>
              <w:pStyle w:val="BodyText-table"/>
              <w:rPr>
                <w:rStyle w:val="outputtext"/>
              </w:rPr>
            </w:pPr>
            <w:r>
              <w:rPr>
                <w:rStyle w:val="outputtext"/>
              </w:rPr>
              <w:t>09/03/25</w:t>
            </w:r>
          </w:p>
          <w:p w14:paraId="603D725A" w14:textId="5AB3AE8C" w:rsidR="00B125BC" w:rsidRDefault="00B125BC" w:rsidP="008749E5">
            <w:pPr>
              <w:pStyle w:val="BodyText-table"/>
              <w:rPr>
                <w:rStyle w:val="outputtext"/>
              </w:rPr>
            </w:pPr>
            <w:r>
              <w:rPr>
                <w:rStyle w:val="outputtext"/>
              </w:rPr>
              <w:t xml:space="preserve">CN </w:t>
            </w:r>
            <w:r w:rsidR="00E14AAD">
              <w:rPr>
                <w:rStyle w:val="outputtext"/>
              </w:rPr>
              <w:t>25-029</w:t>
            </w:r>
          </w:p>
        </w:tc>
        <w:tc>
          <w:tcPr>
            <w:tcW w:w="6480" w:type="dxa"/>
          </w:tcPr>
          <w:p w14:paraId="346732BC" w14:textId="77777777" w:rsidR="00C936AF" w:rsidRDefault="00F345B9" w:rsidP="008749E5">
            <w:pPr>
              <w:pStyle w:val="BodyText-table"/>
            </w:pPr>
            <w:r w:rsidRPr="00F345B9">
              <w:t xml:space="preserve">Edited IP as part of ADVANCE Act Section 507 actions to clarify that items do not need to be re-inspected for LER closeout.  Revised all samples to “zero” since the samples are performed as required.  Reduced inspection hours. </w:t>
            </w:r>
          </w:p>
          <w:p w14:paraId="3058D48B" w14:textId="7DB1B6A3" w:rsidR="003C6998" w:rsidRDefault="003C6998" w:rsidP="008749E5">
            <w:pPr>
              <w:pStyle w:val="BodyText-table"/>
            </w:pPr>
            <w:r>
              <w:t>Addressed FBF</w:t>
            </w:r>
            <w:r w:rsidR="00104D26">
              <w:t xml:space="preserve"> </w:t>
            </w:r>
            <w:r w:rsidR="00104D26" w:rsidRPr="00104D26">
              <w:t>71153-2529</w:t>
            </w:r>
            <w:r w:rsidR="00104D26">
              <w:t xml:space="preserve"> to modify notes in Sections 03.02</w:t>
            </w:r>
            <w:r w:rsidR="001D6063">
              <w:t>.</w:t>
            </w:r>
            <w:r w:rsidR="00104D26">
              <w:t>b and 03</w:t>
            </w:r>
            <w:r w:rsidR="006F62A6">
              <w:t xml:space="preserve">.05 </w:t>
            </w:r>
            <w:r w:rsidR="0028076C">
              <w:t>to be more generic</w:t>
            </w:r>
            <w:r w:rsidR="00683375">
              <w:t xml:space="preserve">. </w:t>
            </w:r>
            <w:r w:rsidR="001758A7" w:rsidRPr="001758A7">
              <w:t xml:space="preserve">Researched commitments for </w:t>
            </w:r>
            <w:r w:rsidR="00671C62">
              <w:t>4</w:t>
            </w:r>
            <w:r w:rsidR="00A568EF">
              <w:t> </w:t>
            </w:r>
            <w:r w:rsidR="001758A7" w:rsidRPr="001758A7">
              <w:t xml:space="preserve">years and found none. This completes the </w:t>
            </w:r>
            <w:r w:rsidR="00671C62">
              <w:t>5-</w:t>
            </w:r>
            <w:r w:rsidR="001758A7" w:rsidRPr="001758A7">
              <w:t>year review.</w:t>
            </w:r>
          </w:p>
        </w:tc>
        <w:tc>
          <w:tcPr>
            <w:tcW w:w="1890" w:type="dxa"/>
          </w:tcPr>
          <w:p w14:paraId="5ADE96E9" w14:textId="54D70D88" w:rsidR="003C6998" w:rsidRDefault="00683375" w:rsidP="008749E5">
            <w:pPr>
              <w:pStyle w:val="BodyText-table"/>
            </w:pPr>
            <w:r>
              <w:t>N/A</w:t>
            </w:r>
          </w:p>
        </w:tc>
        <w:tc>
          <w:tcPr>
            <w:tcW w:w="2237" w:type="dxa"/>
          </w:tcPr>
          <w:p w14:paraId="7160ADFF" w14:textId="0A5E8635" w:rsidR="00C304D9" w:rsidRDefault="00C304D9" w:rsidP="008749E5">
            <w:pPr>
              <w:pStyle w:val="BodyText-table"/>
              <w:rPr>
                <w:rStyle w:val="outputtext"/>
              </w:rPr>
            </w:pPr>
            <w:r>
              <w:rPr>
                <w:rStyle w:val="outputtext"/>
              </w:rPr>
              <w:t>ML25181A355</w:t>
            </w:r>
          </w:p>
          <w:p w14:paraId="0EDF77AF" w14:textId="77777777" w:rsidR="00C304D9" w:rsidRDefault="00C304D9" w:rsidP="008749E5">
            <w:pPr>
              <w:pStyle w:val="BodyText-table"/>
              <w:rPr>
                <w:rStyle w:val="outputtext"/>
              </w:rPr>
            </w:pPr>
          </w:p>
          <w:p w14:paraId="535AA29B" w14:textId="250012D7" w:rsidR="00366B37" w:rsidRDefault="00366B37" w:rsidP="008749E5">
            <w:pPr>
              <w:pStyle w:val="BodyText-table"/>
              <w:rPr>
                <w:rStyle w:val="outputtext"/>
              </w:rPr>
            </w:pPr>
            <w:r w:rsidRPr="00366B37">
              <w:rPr>
                <w:rStyle w:val="outputtext"/>
              </w:rPr>
              <w:t>FBF 71153-2529</w:t>
            </w:r>
          </w:p>
          <w:p w14:paraId="7737F4E2" w14:textId="27EA4B1B" w:rsidR="008413C9" w:rsidRDefault="008413C9" w:rsidP="008749E5">
            <w:pPr>
              <w:pStyle w:val="BodyText-table"/>
              <w:rPr>
                <w:rStyle w:val="outputtext"/>
              </w:rPr>
            </w:pPr>
            <w:hyperlink r:id="rId34" w:history="1">
              <w:r w:rsidRPr="000E50CB">
                <w:rPr>
                  <w:rStyle w:val="Hyperlink"/>
                </w:rPr>
                <w:t>ML24116A186</w:t>
              </w:r>
            </w:hyperlink>
          </w:p>
          <w:p w14:paraId="28504E40" w14:textId="0DAB7F5D" w:rsidR="003C6998" w:rsidRDefault="00366B37" w:rsidP="008749E5">
            <w:pPr>
              <w:pStyle w:val="BodyText-table"/>
              <w:rPr>
                <w:rStyle w:val="outputtext"/>
              </w:rPr>
            </w:pPr>
            <w:hyperlink r:id="rId35" w:history="1">
              <w:r w:rsidRPr="003F4252">
                <w:rPr>
                  <w:rStyle w:val="Hyperlink"/>
                </w:rPr>
                <w:t>ML24116A187</w:t>
              </w:r>
            </w:hyperlink>
          </w:p>
        </w:tc>
      </w:tr>
    </w:tbl>
    <w:p w14:paraId="2F8FC672" w14:textId="5FFE9D50" w:rsidR="00581FB8" w:rsidRPr="007507A3" w:rsidRDefault="00581FB8" w:rsidP="001D3873"/>
    <w:sectPr w:rsidR="00581FB8" w:rsidRPr="007507A3" w:rsidSect="00E83C9D">
      <w:footerReference w:type="default" r:id="rId36"/>
      <w:pgSz w:w="15840" w:h="12240" w:orient="landscape"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B32C47" w14:textId="77777777" w:rsidR="00221490" w:rsidRDefault="00221490">
      <w:r>
        <w:separator/>
      </w:r>
    </w:p>
  </w:endnote>
  <w:endnote w:type="continuationSeparator" w:id="0">
    <w:p w14:paraId="43A78192" w14:textId="77777777" w:rsidR="00221490" w:rsidRDefault="00221490">
      <w:r>
        <w:continuationSeparator/>
      </w:r>
    </w:p>
  </w:endnote>
  <w:endnote w:type="continuationNotice" w:id="1">
    <w:p w14:paraId="24187C35" w14:textId="77777777" w:rsidR="00221490" w:rsidRDefault="002214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Letter Gothic">
    <w:altName w:val="Courier New"/>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365F18" w14:textId="2143B9C4" w:rsidR="001629F0" w:rsidRPr="00D51A16" w:rsidRDefault="001629F0" w:rsidP="002A2917">
    <w:pPr>
      <w:pStyle w:val="Footer"/>
      <w:tabs>
        <w:tab w:val="clear" w:pos="4320"/>
        <w:tab w:val="clear" w:pos="8640"/>
        <w:tab w:val="center" w:pos="4680"/>
        <w:tab w:val="right" w:pos="9360"/>
      </w:tabs>
    </w:pPr>
    <w:r w:rsidRPr="00D51A16">
      <w:t xml:space="preserve">Issue Date: </w:t>
    </w:r>
    <w:r w:rsidR="005B393A">
      <w:t>09/03/25</w:t>
    </w:r>
    <w:r w:rsidRPr="00D51A16">
      <w:tab/>
    </w:r>
    <w:r>
      <w:fldChar w:fldCharType="begin"/>
    </w:r>
    <w:r>
      <w:instrText xml:space="preserve"> PAGE   \* MERGEFORMAT </w:instrText>
    </w:r>
    <w:r>
      <w:fldChar w:fldCharType="separate"/>
    </w:r>
    <w:r>
      <w:rPr>
        <w:noProof/>
      </w:rPr>
      <w:t>5</w:t>
    </w:r>
    <w:r>
      <w:rPr>
        <w:noProof/>
      </w:rPr>
      <w:fldChar w:fldCharType="end"/>
    </w:r>
    <w:r w:rsidRPr="00D51A16">
      <w:rPr>
        <w:rStyle w:val="PageNumber"/>
      </w:rPr>
      <w:tab/>
      <w:t>71153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C9966" w14:textId="42DA75DA" w:rsidR="001629F0" w:rsidRDefault="001629F0" w:rsidP="002B596C">
    <w:pPr>
      <w:tabs>
        <w:tab w:val="center" w:pos="4680"/>
        <w:tab w:val="right" w:pos="9360"/>
      </w:tabs>
    </w:pPr>
    <w:r w:rsidRPr="00D51A16">
      <w:t xml:space="preserve">Issue Date: </w:t>
    </w:r>
    <w:r w:rsidR="005B393A">
      <w:t>09/03</w:t>
    </w:r>
    <w:r w:rsidR="0034003A">
      <w:t>/25</w:t>
    </w:r>
    <w:r w:rsidRPr="00D51A16">
      <w:tab/>
    </w:r>
    <w:r>
      <w:t>Att1-</w:t>
    </w:r>
    <w:r>
      <w:fldChar w:fldCharType="begin"/>
    </w:r>
    <w:r>
      <w:instrText xml:space="preserve"> PAGE   \* MERGEFORMAT </w:instrText>
    </w:r>
    <w:r>
      <w:fldChar w:fldCharType="separate"/>
    </w:r>
    <w:r>
      <w:rPr>
        <w:noProof/>
      </w:rPr>
      <w:t>2</w:t>
    </w:r>
    <w:r>
      <w:rPr>
        <w:noProof/>
      </w:rPr>
      <w:fldChar w:fldCharType="end"/>
    </w:r>
    <w:r w:rsidRPr="00D51A16">
      <w:rPr>
        <w:rStyle w:val="PageNumber"/>
      </w:rPr>
      <w:tab/>
      <w:t>71153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125201" w14:textId="5B2BCD08" w:rsidR="001629F0" w:rsidRDefault="001629F0" w:rsidP="002B596C">
    <w:pPr>
      <w:tabs>
        <w:tab w:val="center" w:pos="4680"/>
        <w:tab w:val="right" w:pos="9360"/>
      </w:tabs>
    </w:pPr>
    <w:r>
      <w:t xml:space="preserve">Issue Date: </w:t>
    </w:r>
    <w:r w:rsidR="005B393A">
      <w:t>09/03/25</w:t>
    </w:r>
    <w:r>
      <w:tab/>
      <w:t>Att2-</w:t>
    </w:r>
    <w:r>
      <w:fldChar w:fldCharType="begin"/>
    </w:r>
    <w:r>
      <w:instrText xml:space="preserve"> PAGE   \* MERGEFORMAT </w:instrText>
    </w:r>
    <w:r>
      <w:fldChar w:fldCharType="separate"/>
    </w:r>
    <w:r>
      <w:rPr>
        <w:noProof/>
      </w:rPr>
      <w:t>3</w:t>
    </w:r>
    <w:r>
      <w:rPr>
        <w:noProof/>
      </w:rPr>
      <w:fldChar w:fldCharType="end"/>
    </w:r>
    <w:r>
      <w:tab/>
      <w:t>71153</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74A67E" w14:textId="76CC046A" w:rsidR="001629F0" w:rsidRPr="00907F79" w:rsidRDefault="001629F0" w:rsidP="001E6FBB">
    <w:pPr>
      <w:pStyle w:val="Footer"/>
      <w:tabs>
        <w:tab w:val="clear" w:pos="4320"/>
        <w:tab w:val="clear" w:pos="8640"/>
        <w:tab w:val="center" w:pos="4680"/>
        <w:tab w:val="right" w:pos="9360"/>
      </w:tabs>
    </w:pPr>
    <w:r>
      <w:t xml:space="preserve">Issue Date: </w:t>
    </w:r>
    <w:r w:rsidR="005B393A">
      <w:t>09/03/25</w:t>
    </w:r>
    <w:r>
      <w:tab/>
      <w:t>Att3-</w:t>
    </w:r>
    <w:r>
      <w:fldChar w:fldCharType="begin"/>
    </w:r>
    <w:r>
      <w:instrText xml:space="preserve"> PAGE   \* MERGEFORMAT </w:instrText>
    </w:r>
    <w:r>
      <w:fldChar w:fldCharType="separate"/>
    </w:r>
    <w:r>
      <w:rPr>
        <w:noProof/>
      </w:rPr>
      <w:t>5</w:t>
    </w:r>
    <w:r>
      <w:rPr>
        <w:noProof/>
      </w:rPr>
      <w:fldChar w:fldCharType="end"/>
    </w:r>
    <w:r>
      <w:tab/>
      <w:t>71153</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52667" w14:textId="580CB65F" w:rsidR="007C3C17" w:rsidRPr="00907F79" w:rsidRDefault="007C3C17" w:rsidP="00E56B70">
    <w:pPr>
      <w:pStyle w:val="Footer"/>
      <w:tabs>
        <w:tab w:val="clear" w:pos="4320"/>
        <w:tab w:val="clear" w:pos="8640"/>
        <w:tab w:val="center" w:pos="6480"/>
        <w:tab w:val="right" w:pos="12960"/>
      </w:tabs>
    </w:pPr>
    <w:r>
      <w:t xml:space="preserve">Issue Date: </w:t>
    </w:r>
    <w:r w:rsidR="005B393A">
      <w:t>09/03/25</w:t>
    </w:r>
    <w:r>
      <w:tab/>
      <w:t>Att4-</w:t>
    </w:r>
    <w:r>
      <w:fldChar w:fldCharType="begin"/>
    </w:r>
    <w:r>
      <w:instrText xml:space="preserve"> PAGE   \* MERGEFORMAT </w:instrText>
    </w:r>
    <w:r>
      <w:fldChar w:fldCharType="separate"/>
    </w:r>
    <w:r>
      <w:rPr>
        <w:noProof/>
      </w:rPr>
      <w:t>3</w:t>
    </w:r>
    <w:r>
      <w:rPr>
        <w:noProof/>
      </w:rPr>
      <w:fldChar w:fldCharType="end"/>
    </w:r>
    <w:r>
      <w:rPr>
        <w:noProof/>
      </w:rPr>
      <w:tab/>
      <w:t>71153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B10180" w14:textId="77777777" w:rsidR="00221490" w:rsidRDefault="00221490">
      <w:r>
        <w:separator/>
      </w:r>
    </w:p>
  </w:footnote>
  <w:footnote w:type="continuationSeparator" w:id="0">
    <w:p w14:paraId="380F6F16" w14:textId="77777777" w:rsidR="00221490" w:rsidRDefault="00221490">
      <w:r>
        <w:continuationSeparator/>
      </w:r>
    </w:p>
  </w:footnote>
  <w:footnote w:type="continuationNotice" w:id="1">
    <w:p w14:paraId="0DA24BB0" w14:textId="77777777" w:rsidR="00221490" w:rsidRDefault="0022149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30DCE364"/>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031A395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 w15:restartNumberingAfterBreak="0">
    <w:nsid w:val="07D528E8"/>
    <w:multiLevelType w:val="hybridMultilevel"/>
    <w:tmpl w:val="7C6012BE"/>
    <w:lvl w:ilvl="0" w:tplc="A5C62BA4">
      <w:start w:val="5"/>
      <w:numFmt w:val="lowerLetter"/>
      <w:lvlText w:val="%1."/>
      <w:lvlJc w:val="left"/>
      <w:pPr>
        <w:tabs>
          <w:tab w:val="num" w:pos="994"/>
        </w:tabs>
        <w:ind w:left="994" w:hanging="360"/>
      </w:pPr>
      <w:rPr>
        <w:rFonts w:hint="default"/>
      </w:rPr>
    </w:lvl>
    <w:lvl w:ilvl="1" w:tplc="04090019" w:tentative="1">
      <w:start w:val="1"/>
      <w:numFmt w:val="lowerLetter"/>
      <w:lvlText w:val="%2."/>
      <w:lvlJc w:val="left"/>
      <w:pPr>
        <w:tabs>
          <w:tab w:val="num" w:pos="1714"/>
        </w:tabs>
        <w:ind w:left="1714" w:hanging="360"/>
      </w:pPr>
    </w:lvl>
    <w:lvl w:ilvl="2" w:tplc="0409001B" w:tentative="1">
      <w:start w:val="1"/>
      <w:numFmt w:val="lowerRoman"/>
      <w:lvlText w:val="%3."/>
      <w:lvlJc w:val="right"/>
      <w:pPr>
        <w:tabs>
          <w:tab w:val="num" w:pos="2434"/>
        </w:tabs>
        <w:ind w:left="2434" w:hanging="180"/>
      </w:pPr>
    </w:lvl>
    <w:lvl w:ilvl="3" w:tplc="0409000F" w:tentative="1">
      <w:start w:val="1"/>
      <w:numFmt w:val="decimal"/>
      <w:lvlText w:val="%4."/>
      <w:lvlJc w:val="left"/>
      <w:pPr>
        <w:tabs>
          <w:tab w:val="num" w:pos="3154"/>
        </w:tabs>
        <w:ind w:left="3154" w:hanging="360"/>
      </w:pPr>
    </w:lvl>
    <w:lvl w:ilvl="4" w:tplc="04090019" w:tentative="1">
      <w:start w:val="1"/>
      <w:numFmt w:val="lowerLetter"/>
      <w:lvlText w:val="%5."/>
      <w:lvlJc w:val="left"/>
      <w:pPr>
        <w:tabs>
          <w:tab w:val="num" w:pos="3874"/>
        </w:tabs>
        <w:ind w:left="3874" w:hanging="360"/>
      </w:pPr>
    </w:lvl>
    <w:lvl w:ilvl="5" w:tplc="0409001B" w:tentative="1">
      <w:start w:val="1"/>
      <w:numFmt w:val="lowerRoman"/>
      <w:lvlText w:val="%6."/>
      <w:lvlJc w:val="right"/>
      <w:pPr>
        <w:tabs>
          <w:tab w:val="num" w:pos="4594"/>
        </w:tabs>
        <w:ind w:left="4594" w:hanging="180"/>
      </w:pPr>
    </w:lvl>
    <w:lvl w:ilvl="6" w:tplc="0409000F" w:tentative="1">
      <w:start w:val="1"/>
      <w:numFmt w:val="decimal"/>
      <w:lvlText w:val="%7."/>
      <w:lvlJc w:val="left"/>
      <w:pPr>
        <w:tabs>
          <w:tab w:val="num" w:pos="5314"/>
        </w:tabs>
        <w:ind w:left="5314" w:hanging="360"/>
      </w:pPr>
    </w:lvl>
    <w:lvl w:ilvl="7" w:tplc="04090019" w:tentative="1">
      <w:start w:val="1"/>
      <w:numFmt w:val="lowerLetter"/>
      <w:lvlText w:val="%8."/>
      <w:lvlJc w:val="left"/>
      <w:pPr>
        <w:tabs>
          <w:tab w:val="num" w:pos="6034"/>
        </w:tabs>
        <w:ind w:left="6034" w:hanging="360"/>
      </w:pPr>
    </w:lvl>
    <w:lvl w:ilvl="8" w:tplc="0409001B" w:tentative="1">
      <w:start w:val="1"/>
      <w:numFmt w:val="lowerRoman"/>
      <w:lvlText w:val="%9."/>
      <w:lvlJc w:val="right"/>
      <w:pPr>
        <w:tabs>
          <w:tab w:val="num" w:pos="6754"/>
        </w:tabs>
        <w:ind w:left="6754" w:hanging="180"/>
      </w:pPr>
    </w:lvl>
  </w:abstractNum>
  <w:abstractNum w:abstractNumId="3" w15:restartNumberingAfterBreak="0">
    <w:nsid w:val="0D163D0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 w15:restartNumberingAfterBreak="0">
    <w:nsid w:val="0D9E1A07"/>
    <w:multiLevelType w:val="hybridMultilevel"/>
    <w:tmpl w:val="5580929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AA38B7"/>
    <w:multiLevelType w:val="hybridMultilevel"/>
    <w:tmpl w:val="0BB0E1CC"/>
    <w:lvl w:ilvl="0" w:tplc="939C5E9C">
      <w:start w:val="1"/>
      <w:numFmt w:val="lowerLetter"/>
      <w:lvlText w:val="%1."/>
      <w:lvlJc w:val="left"/>
      <w:pPr>
        <w:ind w:left="630" w:hanging="360"/>
      </w:pPr>
      <w:rPr>
        <w:rFonts w:hint="default"/>
      </w:rPr>
    </w:lvl>
    <w:lvl w:ilvl="1" w:tplc="04090019">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6" w15:restartNumberingAfterBreak="0">
    <w:nsid w:val="11645C9E"/>
    <w:multiLevelType w:val="hybridMultilevel"/>
    <w:tmpl w:val="48F43A72"/>
    <w:lvl w:ilvl="0" w:tplc="E9A8864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A761C6"/>
    <w:multiLevelType w:val="hybridMultilevel"/>
    <w:tmpl w:val="A6909342"/>
    <w:lvl w:ilvl="0" w:tplc="7AE4F44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441CED"/>
    <w:multiLevelType w:val="hybridMultilevel"/>
    <w:tmpl w:val="38D6F6FE"/>
    <w:lvl w:ilvl="0" w:tplc="17F8CD78">
      <w:start w:val="1"/>
      <w:numFmt w:val="bullet"/>
      <w:lvlText w:val="□"/>
      <w:lvlJc w:val="left"/>
      <w:pPr>
        <w:tabs>
          <w:tab w:val="num" w:pos="360"/>
        </w:tabs>
        <w:ind w:left="360" w:hanging="360"/>
      </w:pPr>
      <w:rPr>
        <w:rFonts w:ascii="Arial"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ED287A"/>
    <w:multiLevelType w:val="hybridMultilevel"/>
    <w:tmpl w:val="DA3CC286"/>
    <w:lvl w:ilvl="0" w:tplc="17F8CD78">
      <w:start w:val="1"/>
      <w:numFmt w:val="bullet"/>
      <w:lvlText w:val="□"/>
      <w:lvlJc w:val="left"/>
      <w:pPr>
        <w:tabs>
          <w:tab w:val="num" w:pos="360"/>
        </w:tabs>
        <w:ind w:left="360" w:hanging="360"/>
      </w:pPr>
      <w:rPr>
        <w:rFonts w:ascii="Arial"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99C20BD"/>
    <w:multiLevelType w:val="hybridMultilevel"/>
    <w:tmpl w:val="C7602A38"/>
    <w:lvl w:ilvl="0" w:tplc="92AEC0F4">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 w15:restartNumberingAfterBreak="0">
    <w:nsid w:val="1B4264F2"/>
    <w:multiLevelType w:val="hybridMultilevel"/>
    <w:tmpl w:val="FD9C03BC"/>
    <w:lvl w:ilvl="0" w:tplc="17F8CD78">
      <w:start w:val="1"/>
      <w:numFmt w:val="bullet"/>
      <w:lvlText w:val="□"/>
      <w:lvlJc w:val="left"/>
      <w:pPr>
        <w:tabs>
          <w:tab w:val="num" w:pos="360"/>
        </w:tabs>
        <w:ind w:left="360" w:hanging="360"/>
      </w:pPr>
      <w:rPr>
        <w:rFonts w:ascii="Arial"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2B650F3"/>
    <w:multiLevelType w:val="hybridMultilevel"/>
    <w:tmpl w:val="5FEC47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2FE31FE"/>
    <w:multiLevelType w:val="hybridMultilevel"/>
    <w:tmpl w:val="85104C6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2FF5633"/>
    <w:multiLevelType w:val="hybridMultilevel"/>
    <w:tmpl w:val="15ACAA68"/>
    <w:lvl w:ilvl="0" w:tplc="A75E2F6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7F0506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6" w15:restartNumberingAfterBreak="0">
    <w:nsid w:val="359F5191"/>
    <w:multiLevelType w:val="hybridMultilevel"/>
    <w:tmpl w:val="5E869000"/>
    <w:lvl w:ilvl="0" w:tplc="0C40577A">
      <w:start w:val="1"/>
      <w:numFmt w:val="lowerLetter"/>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80E34F5"/>
    <w:multiLevelType w:val="hybridMultilevel"/>
    <w:tmpl w:val="6BAACBA0"/>
    <w:lvl w:ilvl="0" w:tplc="939C5E9C">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8" w15:restartNumberingAfterBreak="0">
    <w:nsid w:val="38607CD9"/>
    <w:multiLevelType w:val="hybridMultilevel"/>
    <w:tmpl w:val="B3C2ADA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7738D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0" w15:restartNumberingAfterBreak="0">
    <w:nsid w:val="43E0267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1" w15:restartNumberingAfterBreak="0">
    <w:nsid w:val="455A5BC3"/>
    <w:multiLevelType w:val="hybridMultilevel"/>
    <w:tmpl w:val="3A32FF6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B4A1350"/>
    <w:multiLevelType w:val="hybridMultilevel"/>
    <w:tmpl w:val="0BB0E1CC"/>
    <w:lvl w:ilvl="0" w:tplc="939C5E9C">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3" w15:restartNumberingAfterBreak="0">
    <w:nsid w:val="4DD10EF0"/>
    <w:multiLevelType w:val="hybridMultilevel"/>
    <w:tmpl w:val="A5AE89A6"/>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24" w15:restartNumberingAfterBreak="0">
    <w:nsid w:val="51904384"/>
    <w:multiLevelType w:val="hybridMultilevel"/>
    <w:tmpl w:val="B61A712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53CB6459"/>
    <w:multiLevelType w:val="hybridMultilevel"/>
    <w:tmpl w:val="80361344"/>
    <w:lvl w:ilvl="0" w:tplc="D2F6AE90">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6" w15:restartNumberingAfterBreak="0">
    <w:nsid w:val="576B7AC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7" w15:restartNumberingAfterBreak="0">
    <w:nsid w:val="57F352D2"/>
    <w:multiLevelType w:val="hybridMultilevel"/>
    <w:tmpl w:val="6A8CD31A"/>
    <w:lvl w:ilvl="0" w:tplc="0FF2FA00">
      <w:start w:val="1"/>
      <w:numFmt w:val="lowerLetter"/>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98D3804"/>
    <w:multiLevelType w:val="hybridMultilevel"/>
    <w:tmpl w:val="FD5691A0"/>
    <w:lvl w:ilvl="0" w:tplc="17F8CD78">
      <w:start w:val="1"/>
      <w:numFmt w:val="bullet"/>
      <w:lvlText w:val="□"/>
      <w:lvlJc w:val="left"/>
      <w:pPr>
        <w:tabs>
          <w:tab w:val="num" w:pos="360"/>
        </w:tabs>
        <w:ind w:left="360" w:hanging="360"/>
      </w:pPr>
      <w:rPr>
        <w:rFonts w:ascii="Arial" w:hAnsi="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40A3244"/>
    <w:multiLevelType w:val="hybridMultilevel"/>
    <w:tmpl w:val="0BB0E1CC"/>
    <w:lvl w:ilvl="0" w:tplc="939C5E9C">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0" w15:restartNumberingAfterBreak="0">
    <w:nsid w:val="6DE65425"/>
    <w:multiLevelType w:val="hybridMultilevel"/>
    <w:tmpl w:val="B94C23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6F251E08"/>
    <w:multiLevelType w:val="hybridMultilevel"/>
    <w:tmpl w:val="8A882C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0216CA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3" w15:restartNumberingAfterBreak="0">
    <w:nsid w:val="7D8B20F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4" w15:restartNumberingAfterBreak="0">
    <w:nsid w:val="7FCC0649"/>
    <w:multiLevelType w:val="hybridMultilevel"/>
    <w:tmpl w:val="0BB0E1CC"/>
    <w:lvl w:ilvl="0" w:tplc="939C5E9C">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num w:numId="1" w16cid:durableId="1418136589">
    <w:abstractNumId w:val="34"/>
  </w:num>
  <w:num w:numId="2" w16cid:durableId="807673619">
    <w:abstractNumId w:val="5"/>
  </w:num>
  <w:num w:numId="3" w16cid:durableId="1227258772">
    <w:abstractNumId w:val="22"/>
  </w:num>
  <w:num w:numId="4" w16cid:durableId="968433585">
    <w:abstractNumId w:val="17"/>
  </w:num>
  <w:num w:numId="5" w16cid:durableId="501313750">
    <w:abstractNumId w:val="2"/>
  </w:num>
  <w:num w:numId="6" w16cid:durableId="288903693">
    <w:abstractNumId w:val="24"/>
  </w:num>
  <w:num w:numId="7" w16cid:durableId="1197353386">
    <w:abstractNumId w:val="13"/>
  </w:num>
  <w:num w:numId="8" w16cid:durableId="1574782089">
    <w:abstractNumId w:val="28"/>
  </w:num>
  <w:num w:numId="9" w16cid:durableId="1615207184">
    <w:abstractNumId w:val="9"/>
  </w:num>
  <w:num w:numId="10" w16cid:durableId="1344935701">
    <w:abstractNumId w:val="8"/>
  </w:num>
  <w:num w:numId="11" w16cid:durableId="1721244659">
    <w:abstractNumId w:val="11"/>
  </w:num>
  <w:num w:numId="12" w16cid:durableId="704478465">
    <w:abstractNumId w:val="25"/>
  </w:num>
  <w:num w:numId="13" w16cid:durableId="1820461189">
    <w:abstractNumId w:val="7"/>
  </w:num>
  <w:num w:numId="14" w16cid:durableId="1282612574">
    <w:abstractNumId w:val="14"/>
  </w:num>
  <w:num w:numId="15" w16cid:durableId="851187037">
    <w:abstractNumId w:val="6"/>
  </w:num>
  <w:num w:numId="16" w16cid:durableId="1510023654">
    <w:abstractNumId w:val="10"/>
  </w:num>
  <w:num w:numId="17" w16cid:durableId="1261640518">
    <w:abstractNumId w:val="29"/>
  </w:num>
  <w:num w:numId="18" w16cid:durableId="98448013">
    <w:abstractNumId w:val="31"/>
  </w:num>
  <w:num w:numId="19" w16cid:durableId="1032221050">
    <w:abstractNumId w:val="18"/>
  </w:num>
  <w:num w:numId="20" w16cid:durableId="1514763604">
    <w:abstractNumId w:val="4"/>
  </w:num>
  <w:num w:numId="21" w16cid:durableId="239028408">
    <w:abstractNumId w:val="27"/>
  </w:num>
  <w:num w:numId="22" w16cid:durableId="450393062">
    <w:abstractNumId w:val="21"/>
  </w:num>
  <w:num w:numId="23" w16cid:durableId="1205021167">
    <w:abstractNumId w:val="16"/>
  </w:num>
  <w:num w:numId="24" w16cid:durableId="1798645962">
    <w:abstractNumId w:val="30"/>
  </w:num>
  <w:num w:numId="25" w16cid:durableId="1365325073">
    <w:abstractNumId w:val="33"/>
  </w:num>
  <w:num w:numId="26" w16cid:durableId="25495556">
    <w:abstractNumId w:val="15"/>
  </w:num>
  <w:num w:numId="27" w16cid:durableId="1487822772">
    <w:abstractNumId w:val="3"/>
  </w:num>
  <w:num w:numId="28" w16cid:durableId="816262113">
    <w:abstractNumId w:val="19"/>
  </w:num>
  <w:num w:numId="29" w16cid:durableId="265382450">
    <w:abstractNumId w:val="20"/>
  </w:num>
  <w:num w:numId="30" w16cid:durableId="1034696078">
    <w:abstractNumId w:val="32"/>
  </w:num>
  <w:num w:numId="31" w16cid:durableId="1974477288">
    <w:abstractNumId w:val="1"/>
  </w:num>
  <w:num w:numId="32" w16cid:durableId="2111314955">
    <w:abstractNumId w:val="0"/>
  </w:num>
  <w:num w:numId="33" w16cid:durableId="1559512532">
    <w:abstractNumId w:val="0"/>
  </w:num>
  <w:num w:numId="34" w16cid:durableId="523716729">
    <w:abstractNumId w:val="0"/>
  </w:num>
  <w:num w:numId="35" w16cid:durableId="1277902853">
    <w:abstractNumId w:val="0"/>
  </w:num>
  <w:num w:numId="36" w16cid:durableId="870849569">
    <w:abstractNumId w:val="0"/>
  </w:num>
  <w:num w:numId="37" w16cid:durableId="1570456096">
    <w:abstractNumId w:val="26"/>
  </w:num>
  <w:num w:numId="38" w16cid:durableId="1983194806">
    <w:abstractNumId w:val="23"/>
  </w:num>
  <w:num w:numId="39" w16cid:durableId="39863667">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20"/>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63B2"/>
    <w:rsid w:val="00002676"/>
    <w:rsid w:val="000031D4"/>
    <w:rsid w:val="000045CC"/>
    <w:rsid w:val="000056CC"/>
    <w:rsid w:val="00005DD6"/>
    <w:rsid w:val="00007C44"/>
    <w:rsid w:val="000113B0"/>
    <w:rsid w:val="000118D3"/>
    <w:rsid w:val="000127E4"/>
    <w:rsid w:val="00013652"/>
    <w:rsid w:val="000145C2"/>
    <w:rsid w:val="000168A0"/>
    <w:rsid w:val="0002047F"/>
    <w:rsid w:val="000206C8"/>
    <w:rsid w:val="000212BD"/>
    <w:rsid w:val="00022D1F"/>
    <w:rsid w:val="00023AA9"/>
    <w:rsid w:val="000248DC"/>
    <w:rsid w:val="00025288"/>
    <w:rsid w:val="00026EF8"/>
    <w:rsid w:val="0002739F"/>
    <w:rsid w:val="0003082A"/>
    <w:rsid w:val="0003316A"/>
    <w:rsid w:val="00034DC9"/>
    <w:rsid w:val="000354D1"/>
    <w:rsid w:val="00035964"/>
    <w:rsid w:val="00037ABC"/>
    <w:rsid w:val="00040E15"/>
    <w:rsid w:val="00041518"/>
    <w:rsid w:val="00042728"/>
    <w:rsid w:val="00043CFE"/>
    <w:rsid w:val="00043E73"/>
    <w:rsid w:val="00044AAC"/>
    <w:rsid w:val="00045C96"/>
    <w:rsid w:val="000463B2"/>
    <w:rsid w:val="000467D0"/>
    <w:rsid w:val="0005074F"/>
    <w:rsid w:val="000525B9"/>
    <w:rsid w:val="00054133"/>
    <w:rsid w:val="00054343"/>
    <w:rsid w:val="0005482E"/>
    <w:rsid w:val="00061891"/>
    <w:rsid w:val="00062044"/>
    <w:rsid w:val="00062A8F"/>
    <w:rsid w:val="00064365"/>
    <w:rsid w:val="00064A58"/>
    <w:rsid w:val="0006542F"/>
    <w:rsid w:val="000658C0"/>
    <w:rsid w:val="00066611"/>
    <w:rsid w:val="00070E88"/>
    <w:rsid w:val="000724E7"/>
    <w:rsid w:val="00073415"/>
    <w:rsid w:val="00073FE2"/>
    <w:rsid w:val="000748CC"/>
    <w:rsid w:val="000807BF"/>
    <w:rsid w:val="000820B5"/>
    <w:rsid w:val="00084AF0"/>
    <w:rsid w:val="00085927"/>
    <w:rsid w:val="00086C73"/>
    <w:rsid w:val="000871A7"/>
    <w:rsid w:val="000875DC"/>
    <w:rsid w:val="00090948"/>
    <w:rsid w:val="00090A44"/>
    <w:rsid w:val="00091A21"/>
    <w:rsid w:val="00091A8E"/>
    <w:rsid w:val="00091D91"/>
    <w:rsid w:val="000926DF"/>
    <w:rsid w:val="0009429F"/>
    <w:rsid w:val="00094A9A"/>
    <w:rsid w:val="00094D3B"/>
    <w:rsid w:val="000953F2"/>
    <w:rsid w:val="00095960"/>
    <w:rsid w:val="00095E54"/>
    <w:rsid w:val="000976E3"/>
    <w:rsid w:val="00097E15"/>
    <w:rsid w:val="000A061B"/>
    <w:rsid w:val="000A0AAD"/>
    <w:rsid w:val="000A3A59"/>
    <w:rsid w:val="000A670D"/>
    <w:rsid w:val="000A6C38"/>
    <w:rsid w:val="000A714F"/>
    <w:rsid w:val="000B0FFA"/>
    <w:rsid w:val="000B1828"/>
    <w:rsid w:val="000B19FB"/>
    <w:rsid w:val="000B2831"/>
    <w:rsid w:val="000B2A87"/>
    <w:rsid w:val="000B2D7D"/>
    <w:rsid w:val="000B4AB7"/>
    <w:rsid w:val="000B5B77"/>
    <w:rsid w:val="000B6AE1"/>
    <w:rsid w:val="000B7539"/>
    <w:rsid w:val="000C006F"/>
    <w:rsid w:val="000C35F2"/>
    <w:rsid w:val="000C603C"/>
    <w:rsid w:val="000C74D2"/>
    <w:rsid w:val="000C7581"/>
    <w:rsid w:val="000D132A"/>
    <w:rsid w:val="000D3074"/>
    <w:rsid w:val="000D4040"/>
    <w:rsid w:val="000D510D"/>
    <w:rsid w:val="000E042F"/>
    <w:rsid w:val="000E1C41"/>
    <w:rsid w:val="000E2051"/>
    <w:rsid w:val="000E4812"/>
    <w:rsid w:val="000E50CB"/>
    <w:rsid w:val="000E7291"/>
    <w:rsid w:val="000E740B"/>
    <w:rsid w:val="000E7F1E"/>
    <w:rsid w:val="000F0500"/>
    <w:rsid w:val="000F12A3"/>
    <w:rsid w:val="000F1825"/>
    <w:rsid w:val="000F3A65"/>
    <w:rsid w:val="000F3D90"/>
    <w:rsid w:val="000F47E1"/>
    <w:rsid w:val="000F61B7"/>
    <w:rsid w:val="00100A99"/>
    <w:rsid w:val="00101BF9"/>
    <w:rsid w:val="0010269A"/>
    <w:rsid w:val="00102EAD"/>
    <w:rsid w:val="00102FD5"/>
    <w:rsid w:val="00104D26"/>
    <w:rsid w:val="0010615E"/>
    <w:rsid w:val="00106840"/>
    <w:rsid w:val="00111094"/>
    <w:rsid w:val="00111C0A"/>
    <w:rsid w:val="001133B9"/>
    <w:rsid w:val="00113ACD"/>
    <w:rsid w:val="0011646A"/>
    <w:rsid w:val="001247C9"/>
    <w:rsid w:val="00127439"/>
    <w:rsid w:val="001310E8"/>
    <w:rsid w:val="00135ADB"/>
    <w:rsid w:val="00136C6F"/>
    <w:rsid w:val="00137812"/>
    <w:rsid w:val="00140470"/>
    <w:rsid w:val="001408E2"/>
    <w:rsid w:val="00141427"/>
    <w:rsid w:val="0014203B"/>
    <w:rsid w:val="00142702"/>
    <w:rsid w:val="00146987"/>
    <w:rsid w:val="001521DD"/>
    <w:rsid w:val="00152631"/>
    <w:rsid w:val="00152A1F"/>
    <w:rsid w:val="001534E8"/>
    <w:rsid w:val="001537E7"/>
    <w:rsid w:val="00153DC4"/>
    <w:rsid w:val="00154554"/>
    <w:rsid w:val="001547A7"/>
    <w:rsid w:val="001557F9"/>
    <w:rsid w:val="00155DAB"/>
    <w:rsid w:val="00156953"/>
    <w:rsid w:val="00156F7E"/>
    <w:rsid w:val="001600B2"/>
    <w:rsid w:val="00160A80"/>
    <w:rsid w:val="00160F2F"/>
    <w:rsid w:val="00162173"/>
    <w:rsid w:val="001624D3"/>
    <w:rsid w:val="001629F0"/>
    <w:rsid w:val="00163493"/>
    <w:rsid w:val="00163E91"/>
    <w:rsid w:val="00164499"/>
    <w:rsid w:val="0016608C"/>
    <w:rsid w:val="001663A2"/>
    <w:rsid w:val="00166BDC"/>
    <w:rsid w:val="00167A93"/>
    <w:rsid w:val="00171074"/>
    <w:rsid w:val="0017186B"/>
    <w:rsid w:val="001758A7"/>
    <w:rsid w:val="001759DC"/>
    <w:rsid w:val="001762CD"/>
    <w:rsid w:val="00176834"/>
    <w:rsid w:val="00177A27"/>
    <w:rsid w:val="00180442"/>
    <w:rsid w:val="001822EF"/>
    <w:rsid w:val="00182E3E"/>
    <w:rsid w:val="001868B0"/>
    <w:rsid w:val="00187C0B"/>
    <w:rsid w:val="00187D63"/>
    <w:rsid w:val="00190BFD"/>
    <w:rsid w:val="00191DDF"/>
    <w:rsid w:val="00192A10"/>
    <w:rsid w:val="00192D0A"/>
    <w:rsid w:val="00192F80"/>
    <w:rsid w:val="00194F6D"/>
    <w:rsid w:val="00196802"/>
    <w:rsid w:val="00196F8B"/>
    <w:rsid w:val="00197BEE"/>
    <w:rsid w:val="001A2862"/>
    <w:rsid w:val="001A2918"/>
    <w:rsid w:val="001A464E"/>
    <w:rsid w:val="001A6344"/>
    <w:rsid w:val="001A71C4"/>
    <w:rsid w:val="001A75A9"/>
    <w:rsid w:val="001B022A"/>
    <w:rsid w:val="001B144B"/>
    <w:rsid w:val="001B1839"/>
    <w:rsid w:val="001B2F1F"/>
    <w:rsid w:val="001B3002"/>
    <w:rsid w:val="001B3C94"/>
    <w:rsid w:val="001B58FD"/>
    <w:rsid w:val="001B5B3E"/>
    <w:rsid w:val="001B6387"/>
    <w:rsid w:val="001C0BB8"/>
    <w:rsid w:val="001C4588"/>
    <w:rsid w:val="001C49DB"/>
    <w:rsid w:val="001C4B90"/>
    <w:rsid w:val="001C50AB"/>
    <w:rsid w:val="001C6CF2"/>
    <w:rsid w:val="001C7D2B"/>
    <w:rsid w:val="001D1402"/>
    <w:rsid w:val="001D373C"/>
    <w:rsid w:val="001D3873"/>
    <w:rsid w:val="001D3FCD"/>
    <w:rsid w:val="001D43E0"/>
    <w:rsid w:val="001D6063"/>
    <w:rsid w:val="001D681F"/>
    <w:rsid w:val="001D6C1A"/>
    <w:rsid w:val="001D7060"/>
    <w:rsid w:val="001E022D"/>
    <w:rsid w:val="001E08F9"/>
    <w:rsid w:val="001E3875"/>
    <w:rsid w:val="001E4C53"/>
    <w:rsid w:val="001E5563"/>
    <w:rsid w:val="001E6FBB"/>
    <w:rsid w:val="001F3938"/>
    <w:rsid w:val="001F3F0B"/>
    <w:rsid w:val="001F4E43"/>
    <w:rsid w:val="001F53AE"/>
    <w:rsid w:val="00201A74"/>
    <w:rsid w:val="0020298F"/>
    <w:rsid w:val="00205464"/>
    <w:rsid w:val="002056FF"/>
    <w:rsid w:val="00206FA3"/>
    <w:rsid w:val="002074E8"/>
    <w:rsid w:val="00207B92"/>
    <w:rsid w:val="00212C24"/>
    <w:rsid w:val="00213E5F"/>
    <w:rsid w:val="00216813"/>
    <w:rsid w:val="00216CA5"/>
    <w:rsid w:val="00221490"/>
    <w:rsid w:val="00221A81"/>
    <w:rsid w:val="00222B98"/>
    <w:rsid w:val="002237C6"/>
    <w:rsid w:val="00226465"/>
    <w:rsid w:val="0022725A"/>
    <w:rsid w:val="00227428"/>
    <w:rsid w:val="0023109D"/>
    <w:rsid w:val="00231C59"/>
    <w:rsid w:val="0023203A"/>
    <w:rsid w:val="002320A8"/>
    <w:rsid w:val="00233E55"/>
    <w:rsid w:val="002347C5"/>
    <w:rsid w:val="0023542B"/>
    <w:rsid w:val="00235E03"/>
    <w:rsid w:val="0024005D"/>
    <w:rsid w:val="00240ACC"/>
    <w:rsid w:val="002414B4"/>
    <w:rsid w:val="00241BCD"/>
    <w:rsid w:val="00242EEE"/>
    <w:rsid w:val="0024384B"/>
    <w:rsid w:val="00243E53"/>
    <w:rsid w:val="002446A0"/>
    <w:rsid w:val="00245E8F"/>
    <w:rsid w:val="002513AC"/>
    <w:rsid w:val="002548DE"/>
    <w:rsid w:val="00254C85"/>
    <w:rsid w:val="00254D33"/>
    <w:rsid w:val="002579D4"/>
    <w:rsid w:val="00261CBA"/>
    <w:rsid w:val="00261DC1"/>
    <w:rsid w:val="0026225F"/>
    <w:rsid w:val="00262D45"/>
    <w:rsid w:val="002658B1"/>
    <w:rsid w:val="00267519"/>
    <w:rsid w:val="00272FD6"/>
    <w:rsid w:val="002731F3"/>
    <w:rsid w:val="0027327F"/>
    <w:rsid w:val="002735A1"/>
    <w:rsid w:val="00276280"/>
    <w:rsid w:val="002778CC"/>
    <w:rsid w:val="00280681"/>
    <w:rsid w:val="0028076C"/>
    <w:rsid w:val="00280910"/>
    <w:rsid w:val="00285A4A"/>
    <w:rsid w:val="00287FBD"/>
    <w:rsid w:val="00287FBE"/>
    <w:rsid w:val="00290535"/>
    <w:rsid w:val="00290DBC"/>
    <w:rsid w:val="00293FD2"/>
    <w:rsid w:val="002A11F2"/>
    <w:rsid w:val="002A28B0"/>
    <w:rsid w:val="002A2917"/>
    <w:rsid w:val="002A3965"/>
    <w:rsid w:val="002A5144"/>
    <w:rsid w:val="002A6319"/>
    <w:rsid w:val="002A64A9"/>
    <w:rsid w:val="002A6B3E"/>
    <w:rsid w:val="002B0D85"/>
    <w:rsid w:val="002B1107"/>
    <w:rsid w:val="002B4187"/>
    <w:rsid w:val="002B5327"/>
    <w:rsid w:val="002B555B"/>
    <w:rsid w:val="002B596C"/>
    <w:rsid w:val="002B6540"/>
    <w:rsid w:val="002B65BF"/>
    <w:rsid w:val="002C125F"/>
    <w:rsid w:val="002C33B4"/>
    <w:rsid w:val="002C4ABF"/>
    <w:rsid w:val="002C4AC4"/>
    <w:rsid w:val="002C4CA7"/>
    <w:rsid w:val="002C516B"/>
    <w:rsid w:val="002C64C2"/>
    <w:rsid w:val="002D5BD9"/>
    <w:rsid w:val="002D6625"/>
    <w:rsid w:val="002D6F2E"/>
    <w:rsid w:val="002D6F61"/>
    <w:rsid w:val="002E0B4C"/>
    <w:rsid w:val="002E1A3A"/>
    <w:rsid w:val="002E1EC2"/>
    <w:rsid w:val="002E2250"/>
    <w:rsid w:val="002E2CB1"/>
    <w:rsid w:val="002E2FC5"/>
    <w:rsid w:val="002E5505"/>
    <w:rsid w:val="002E5CD8"/>
    <w:rsid w:val="002E5DE6"/>
    <w:rsid w:val="002E6B45"/>
    <w:rsid w:val="002F2947"/>
    <w:rsid w:val="002F29DC"/>
    <w:rsid w:val="002F2D6A"/>
    <w:rsid w:val="002F3568"/>
    <w:rsid w:val="00301694"/>
    <w:rsid w:val="003045D3"/>
    <w:rsid w:val="003049C4"/>
    <w:rsid w:val="00305019"/>
    <w:rsid w:val="00305123"/>
    <w:rsid w:val="003063D0"/>
    <w:rsid w:val="003105AF"/>
    <w:rsid w:val="003118F9"/>
    <w:rsid w:val="003162BC"/>
    <w:rsid w:val="00322549"/>
    <w:rsid w:val="0032378A"/>
    <w:rsid w:val="00324073"/>
    <w:rsid w:val="00324B23"/>
    <w:rsid w:val="00330070"/>
    <w:rsid w:val="00330EDD"/>
    <w:rsid w:val="003322D3"/>
    <w:rsid w:val="00332DBA"/>
    <w:rsid w:val="003349BF"/>
    <w:rsid w:val="00336583"/>
    <w:rsid w:val="00336956"/>
    <w:rsid w:val="00336EB6"/>
    <w:rsid w:val="0034003A"/>
    <w:rsid w:val="003432E0"/>
    <w:rsid w:val="00345582"/>
    <w:rsid w:val="00346A6E"/>
    <w:rsid w:val="00350D5D"/>
    <w:rsid w:val="00351062"/>
    <w:rsid w:val="00351C15"/>
    <w:rsid w:val="00352914"/>
    <w:rsid w:val="00353895"/>
    <w:rsid w:val="00353C57"/>
    <w:rsid w:val="00353F6F"/>
    <w:rsid w:val="00355EF7"/>
    <w:rsid w:val="003569FF"/>
    <w:rsid w:val="003611F4"/>
    <w:rsid w:val="00364872"/>
    <w:rsid w:val="00364AEE"/>
    <w:rsid w:val="0036543B"/>
    <w:rsid w:val="00365967"/>
    <w:rsid w:val="00366B37"/>
    <w:rsid w:val="00367696"/>
    <w:rsid w:val="00374217"/>
    <w:rsid w:val="0037629E"/>
    <w:rsid w:val="0038063D"/>
    <w:rsid w:val="003812C1"/>
    <w:rsid w:val="0038141D"/>
    <w:rsid w:val="00383708"/>
    <w:rsid w:val="003837B9"/>
    <w:rsid w:val="00383D94"/>
    <w:rsid w:val="00385E44"/>
    <w:rsid w:val="00390381"/>
    <w:rsid w:val="00390D1B"/>
    <w:rsid w:val="00390F74"/>
    <w:rsid w:val="00391CC1"/>
    <w:rsid w:val="00391EC9"/>
    <w:rsid w:val="00394724"/>
    <w:rsid w:val="003958AB"/>
    <w:rsid w:val="003960B5"/>
    <w:rsid w:val="003972AD"/>
    <w:rsid w:val="003A15F6"/>
    <w:rsid w:val="003A35C3"/>
    <w:rsid w:val="003A767C"/>
    <w:rsid w:val="003B0271"/>
    <w:rsid w:val="003B09EF"/>
    <w:rsid w:val="003B1BEC"/>
    <w:rsid w:val="003B2220"/>
    <w:rsid w:val="003B257B"/>
    <w:rsid w:val="003B2E4A"/>
    <w:rsid w:val="003B3B87"/>
    <w:rsid w:val="003B449E"/>
    <w:rsid w:val="003B46C7"/>
    <w:rsid w:val="003B51B0"/>
    <w:rsid w:val="003B5EA0"/>
    <w:rsid w:val="003B60D2"/>
    <w:rsid w:val="003B67A0"/>
    <w:rsid w:val="003C07A8"/>
    <w:rsid w:val="003C1C1F"/>
    <w:rsid w:val="003C2503"/>
    <w:rsid w:val="003C2EEF"/>
    <w:rsid w:val="003C3842"/>
    <w:rsid w:val="003C5920"/>
    <w:rsid w:val="003C6998"/>
    <w:rsid w:val="003C77C8"/>
    <w:rsid w:val="003D2BF9"/>
    <w:rsid w:val="003D5621"/>
    <w:rsid w:val="003D5B04"/>
    <w:rsid w:val="003D6031"/>
    <w:rsid w:val="003D6927"/>
    <w:rsid w:val="003D7709"/>
    <w:rsid w:val="003E117A"/>
    <w:rsid w:val="003E352D"/>
    <w:rsid w:val="003E36EF"/>
    <w:rsid w:val="003E4BCB"/>
    <w:rsid w:val="003E5281"/>
    <w:rsid w:val="003E5766"/>
    <w:rsid w:val="003E665E"/>
    <w:rsid w:val="003F06FC"/>
    <w:rsid w:val="003F092C"/>
    <w:rsid w:val="003F2311"/>
    <w:rsid w:val="003F25DD"/>
    <w:rsid w:val="003F2F1B"/>
    <w:rsid w:val="003F4252"/>
    <w:rsid w:val="003F450F"/>
    <w:rsid w:val="003F6788"/>
    <w:rsid w:val="003F782F"/>
    <w:rsid w:val="00401DAD"/>
    <w:rsid w:val="00404692"/>
    <w:rsid w:val="0040497A"/>
    <w:rsid w:val="004057CB"/>
    <w:rsid w:val="00406B27"/>
    <w:rsid w:val="00411F00"/>
    <w:rsid w:val="00412E20"/>
    <w:rsid w:val="004131F5"/>
    <w:rsid w:val="0041367B"/>
    <w:rsid w:val="00414827"/>
    <w:rsid w:val="004148E1"/>
    <w:rsid w:val="00416590"/>
    <w:rsid w:val="004165AD"/>
    <w:rsid w:val="004217CD"/>
    <w:rsid w:val="00422E2A"/>
    <w:rsid w:val="0042320E"/>
    <w:rsid w:val="00423564"/>
    <w:rsid w:val="00424A03"/>
    <w:rsid w:val="0042567E"/>
    <w:rsid w:val="00425869"/>
    <w:rsid w:val="004270B9"/>
    <w:rsid w:val="00430F6B"/>
    <w:rsid w:val="00431039"/>
    <w:rsid w:val="00432FF9"/>
    <w:rsid w:val="004342DA"/>
    <w:rsid w:val="00435BD2"/>
    <w:rsid w:val="004360B0"/>
    <w:rsid w:val="00436286"/>
    <w:rsid w:val="0043673F"/>
    <w:rsid w:val="00437C47"/>
    <w:rsid w:val="004407ED"/>
    <w:rsid w:val="00442AC1"/>
    <w:rsid w:val="004436FE"/>
    <w:rsid w:val="004440E0"/>
    <w:rsid w:val="004515FD"/>
    <w:rsid w:val="004522C2"/>
    <w:rsid w:val="00453CC6"/>
    <w:rsid w:val="00456EAA"/>
    <w:rsid w:val="004606DC"/>
    <w:rsid w:val="00460779"/>
    <w:rsid w:val="004648EB"/>
    <w:rsid w:val="00465022"/>
    <w:rsid w:val="0046680F"/>
    <w:rsid w:val="00472A98"/>
    <w:rsid w:val="004734F3"/>
    <w:rsid w:val="00473887"/>
    <w:rsid w:val="00474702"/>
    <w:rsid w:val="004755E1"/>
    <w:rsid w:val="00476677"/>
    <w:rsid w:val="004813C8"/>
    <w:rsid w:val="00483A9D"/>
    <w:rsid w:val="00483AAF"/>
    <w:rsid w:val="00485C75"/>
    <w:rsid w:val="00485DF2"/>
    <w:rsid w:val="004876BE"/>
    <w:rsid w:val="00487B86"/>
    <w:rsid w:val="00487F5C"/>
    <w:rsid w:val="004904DE"/>
    <w:rsid w:val="004918CF"/>
    <w:rsid w:val="004927D0"/>
    <w:rsid w:val="00493CE8"/>
    <w:rsid w:val="00493DA0"/>
    <w:rsid w:val="00495E29"/>
    <w:rsid w:val="00497ECE"/>
    <w:rsid w:val="004A0380"/>
    <w:rsid w:val="004A08B5"/>
    <w:rsid w:val="004A360D"/>
    <w:rsid w:val="004A3648"/>
    <w:rsid w:val="004A39DD"/>
    <w:rsid w:val="004A3C33"/>
    <w:rsid w:val="004A6B43"/>
    <w:rsid w:val="004B347F"/>
    <w:rsid w:val="004B4060"/>
    <w:rsid w:val="004B5D83"/>
    <w:rsid w:val="004B6644"/>
    <w:rsid w:val="004B686C"/>
    <w:rsid w:val="004B6D44"/>
    <w:rsid w:val="004B7EB7"/>
    <w:rsid w:val="004C205A"/>
    <w:rsid w:val="004C4FAA"/>
    <w:rsid w:val="004C5554"/>
    <w:rsid w:val="004C5637"/>
    <w:rsid w:val="004C66B6"/>
    <w:rsid w:val="004C66C4"/>
    <w:rsid w:val="004C6F0E"/>
    <w:rsid w:val="004C7C9A"/>
    <w:rsid w:val="004C7CF7"/>
    <w:rsid w:val="004D3052"/>
    <w:rsid w:val="004D3731"/>
    <w:rsid w:val="004D4984"/>
    <w:rsid w:val="004D7323"/>
    <w:rsid w:val="004D7FFD"/>
    <w:rsid w:val="004E37E4"/>
    <w:rsid w:val="004E3FAE"/>
    <w:rsid w:val="004E4036"/>
    <w:rsid w:val="004E5042"/>
    <w:rsid w:val="004E5E4D"/>
    <w:rsid w:val="004E6057"/>
    <w:rsid w:val="004F33FE"/>
    <w:rsid w:val="004F415D"/>
    <w:rsid w:val="004F43AC"/>
    <w:rsid w:val="004F5446"/>
    <w:rsid w:val="005002B9"/>
    <w:rsid w:val="0050170A"/>
    <w:rsid w:val="00501A51"/>
    <w:rsid w:val="00501AAE"/>
    <w:rsid w:val="005043A7"/>
    <w:rsid w:val="00505BA7"/>
    <w:rsid w:val="0050610B"/>
    <w:rsid w:val="00507E2C"/>
    <w:rsid w:val="00513779"/>
    <w:rsid w:val="00513DC8"/>
    <w:rsid w:val="00514C0E"/>
    <w:rsid w:val="00516C47"/>
    <w:rsid w:val="0052049D"/>
    <w:rsid w:val="00520DA9"/>
    <w:rsid w:val="00520FE4"/>
    <w:rsid w:val="005211E3"/>
    <w:rsid w:val="0052178E"/>
    <w:rsid w:val="00521D6B"/>
    <w:rsid w:val="005223B3"/>
    <w:rsid w:val="00522D62"/>
    <w:rsid w:val="00526696"/>
    <w:rsid w:val="00526F6D"/>
    <w:rsid w:val="005304AB"/>
    <w:rsid w:val="00530AB9"/>
    <w:rsid w:val="0053321D"/>
    <w:rsid w:val="00533B13"/>
    <w:rsid w:val="00533DC8"/>
    <w:rsid w:val="00534A2F"/>
    <w:rsid w:val="0053612C"/>
    <w:rsid w:val="0054189B"/>
    <w:rsid w:val="005426F4"/>
    <w:rsid w:val="00542D06"/>
    <w:rsid w:val="00545345"/>
    <w:rsid w:val="00545FC0"/>
    <w:rsid w:val="00547F5D"/>
    <w:rsid w:val="00550664"/>
    <w:rsid w:val="0055167A"/>
    <w:rsid w:val="00552DB3"/>
    <w:rsid w:val="00553650"/>
    <w:rsid w:val="00553A51"/>
    <w:rsid w:val="00553F67"/>
    <w:rsid w:val="005540BF"/>
    <w:rsid w:val="005545A6"/>
    <w:rsid w:val="00554A66"/>
    <w:rsid w:val="005553A4"/>
    <w:rsid w:val="00557ECC"/>
    <w:rsid w:val="005612F5"/>
    <w:rsid w:val="00562921"/>
    <w:rsid w:val="0056381C"/>
    <w:rsid w:val="00564E7D"/>
    <w:rsid w:val="00566FF1"/>
    <w:rsid w:val="0056706E"/>
    <w:rsid w:val="00567ABC"/>
    <w:rsid w:val="00567C18"/>
    <w:rsid w:val="005703C5"/>
    <w:rsid w:val="00571B77"/>
    <w:rsid w:val="005738DF"/>
    <w:rsid w:val="00574A0C"/>
    <w:rsid w:val="00577399"/>
    <w:rsid w:val="00577A3D"/>
    <w:rsid w:val="00580626"/>
    <w:rsid w:val="00580B6C"/>
    <w:rsid w:val="00581FB8"/>
    <w:rsid w:val="00582450"/>
    <w:rsid w:val="0058459F"/>
    <w:rsid w:val="00584EA6"/>
    <w:rsid w:val="00584FA2"/>
    <w:rsid w:val="005855FF"/>
    <w:rsid w:val="005869ED"/>
    <w:rsid w:val="00592D03"/>
    <w:rsid w:val="00593F2C"/>
    <w:rsid w:val="0059406D"/>
    <w:rsid w:val="00596FCC"/>
    <w:rsid w:val="00597B68"/>
    <w:rsid w:val="005A1EFD"/>
    <w:rsid w:val="005A30ED"/>
    <w:rsid w:val="005A4D4D"/>
    <w:rsid w:val="005A5DC9"/>
    <w:rsid w:val="005A6A6F"/>
    <w:rsid w:val="005A6D89"/>
    <w:rsid w:val="005A7C74"/>
    <w:rsid w:val="005A7DDD"/>
    <w:rsid w:val="005B1037"/>
    <w:rsid w:val="005B17D2"/>
    <w:rsid w:val="005B1B93"/>
    <w:rsid w:val="005B2ACB"/>
    <w:rsid w:val="005B393A"/>
    <w:rsid w:val="005B4831"/>
    <w:rsid w:val="005B5B44"/>
    <w:rsid w:val="005B5E53"/>
    <w:rsid w:val="005B61CC"/>
    <w:rsid w:val="005B6421"/>
    <w:rsid w:val="005C1E6B"/>
    <w:rsid w:val="005C3582"/>
    <w:rsid w:val="005C3981"/>
    <w:rsid w:val="005C3CE2"/>
    <w:rsid w:val="005C499C"/>
    <w:rsid w:val="005C5360"/>
    <w:rsid w:val="005C681C"/>
    <w:rsid w:val="005D1928"/>
    <w:rsid w:val="005D229C"/>
    <w:rsid w:val="005D2E46"/>
    <w:rsid w:val="005D6E4E"/>
    <w:rsid w:val="005E1A35"/>
    <w:rsid w:val="005E22C5"/>
    <w:rsid w:val="005E24F8"/>
    <w:rsid w:val="005E2BDF"/>
    <w:rsid w:val="005E3362"/>
    <w:rsid w:val="005E344A"/>
    <w:rsid w:val="005E4F42"/>
    <w:rsid w:val="005E6146"/>
    <w:rsid w:val="005E6A0E"/>
    <w:rsid w:val="005E7542"/>
    <w:rsid w:val="005E7F22"/>
    <w:rsid w:val="005F118A"/>
    <w:rsid w:val="005F26A9"/>
    <w:rsid w:val="005F277C"/>
    <w:rsid w:val="005F2D6D"/>
    <w:rsid w:val="005F3C89"/>
    <w:rsid w:val="005F3D68"/>
    <w:rsid w:val="005F5A85"/>
    <w:rsid w:val="005F5BAD"/>
    <w:rsid w:val="005F5E97"/>
    <w:rsid w:val="00601474"/>
    <w:rsid w:val="00601B80"/>
    <w:rsid w:val="00602C83"/>
    <w:rsid w:val="00605063"/>
    <w:rsid w:val="006051B1"/>
    <w:rsid w:val="0061395B"/>
    <w:rsid w:val="00613A1C"/>
    <w:rsid w:val="00614B61"/>
    <w:rsid w:val="00615324"/>
    <w:rsid w:val="006173B6"/>
    <w:rsid w:val="006175CE"/>
    <w:rsid w:val="00617761"/>
    <w:rsid w:val="0062348A"/>
    <w:rsid w:val="00623AFD"/>
    <w:rsid w:val="00623CE3"/>
    <w:rsid w:val="00625086"/>
    <w:rsid w:val="00626E41"/>
    <w:rsid w:val="00627E0F"/>
    <w:rsid w:val="006312A1"/>
    <w:rsid w:val="00631F10"/>
    <w:rsid w:val="00634C68"/>
    <w:rsid w:val="0063514A"/>
    <w:rsid w:val="0063526C"/>
    <w:rsid w:val="00637CE7"/>
    <w:rsid w:val="00641743"/>
    <w:rsid w:val="00644537"/>
    <w:rsid w:val="00645EE3"/>
    <w:rsid w:val="00645F0B"/>
    <w:rsid w:val="0064627B"/>
    <w:rsid w:val="00646466"/>
    <w:rsid w:val="00647AEC"/>
    <w:rsid w:val="00651DC1"/>
    <w:rsid w:val="00652804"/>
    <w:rsid w:val="006530A2"/>
    <w:rsid w:val="00656455"/>
    <w:rsid w:val="006566C1"/>
    <w:rsid w:val="00656C4D"/>
    <w:rsid w:val="00656CE1"/>
    <w:rsid w:val="00656DFC"/>
    <w:rsid w:val="006616F6"/>
    <w:rsid w:val="00661CED"/>
    <w:rsid w:val="00665A60"/>
    <w:rsid w:val="00667561"/>
    <w:rsid w:val="00671C62"/>
    <w:rsid w:val="0067206A"/>
    <w:rsid w:val="00673C18"/>
    <w:rsid w:val="0067442F"/>
    <w:rsid w:val="00674BCC"/>
    <w:rsid w:val="006750A9"/>
    <w:rsid w:val="00675107"/>
    <w:rsid w:val="006757E4"/>
    <w:rsid w:val="00675A91"/>
    <w:rsid w:val="006776E9"/>
    <w:rsid w:val="006802B7"/>
    <w:rsid w:val="006829B6"/>
    <w:rsid w:val="00683375"/>
    <w:rsid w:val="00683D8B"/>
    <w:rsid w:val="006863EA"/>
    <w:rsid w:val="00687570"/>
    <w:rsid w:val="006944B4"/>
    <w:rsid w:val="00696344"/>
    <w:rsid w:val="00696844"/>
    <w:rsid w:val="006971E5"/>
    <w:rsid w:val="006A1B69"/>
    <w:rsid w:val="006A35FA"/>
    <w:rsid w:val="006A3CB6"/>
    <w:rsid w:val="006A4BEF"/>
    <w:rsid w:val="006A5BEF"/>
    <w:rsid w:val="006A6BD3"/>
    <w:rsid w:val="006B43A4"/>
    <w:rsid w:val="006B74BB"/>
    <w:rsid w:val="006C2520"/>
    <w:rsid w:val="006C26A7"/>
    <w:rsid w:val="006C42F2"/>
    <w:rsid w:val="006C6502"/>
    <w:rsid w:val="006C7188"/>
    <w:rsid w:val="006C78A8"/>
    <w:rsid w:val="006D0C0C"/>
    <w:rsid w:val="006D1C22"/>
    <w:rsid w:val="006D285E"/>
    <w:rsid w:val="006D3DA8"/>
    <w:rsid w:val="006D5463"/>
    <w:rsid w:val="006E0820"/>
    <w:rsid w:val="006E2AF2"/>
    <w:rsid w:val="006E2D91"/>
    <w:rsid w:val="006E4294"/>
    <w:rsid w:val="006E5923"/>
    <w:rsid w:val="006E5FE8"/>
    <w:rsid w:val="006E6380"/>
    <w:rsid w:val="006E71A4"/>
    <w:rsid w:val="006E7261"/>
    <w:rsid w:val="006F0F70"/>
    <w:rsid w:val="006F0F92"/>
    <w:rsid w:val="006F449A"/>
    <w:rsid w:val="006F5D4B"/>
    <w:rsid w:val="006F62A6"/>
    <w:rsid w:val="006F6A96"/>
    <w:rsid w:val="006F78BC"/>
    <w:rsid w:val="006F7C4B"/>
    <w:rsid w:val="00703141"/>
    <w:rsid w:val="00703652"/>
    <w:rsid w:val="007046A8"/>
    <w:rsid w:val="007049A0"/>
    <w:rsid w:val="00705448"/>
    <w:rsid w:val="00706101"/>
    <w:rsid w:val="00707D71"/>
    <w:rsid w:val="007111AD"/>
    <w:rsid w:val="00711925"/>
    <w:rsid w:val="00712F41"/>
    <w:rsid w:val="007173AF"/>
    <w:rsid w:val="0071762A"/>
    <w:rsid w:val="00720D28"/>
    <w:rsid w:val="00722469"/>
    <w:rsid w:val="0072345B"/>
    <w:rsid w:val="00723BD4"/>
    <w:rsid w:val="007253B8"/>
    <w:rsid w:val="00725C64"/>
    <w:rsid w:val="00726003"/>
    <w:rsid w:val="0073310A"/>
    <w:rsid w:val="00733CBF"/>
    <w:rsid w:val="00735136"/>
    <w:rsid w:val="00736F2D"/>
    <w:rsid w:val="00741903"/>
    <w:rsid w:val="00742E05"/>
    <w:rsid w:val="007431AD"/>
    <w:rsid w:val="00745BBA"/>
    <w:rsid w:val="0074682A"/>
    <w:rsid w:val="00746C36"/>
    <w:rsid w:val="007473F5"/>
    <w:rsid w:val="00750267"/>
    <w:rsid w:val="007507A3"/>
    <w:rsid w:val="00750CEA"/>
    <w:rsid w:val="007530AE"/>
    <w:rsid w:val="00753717"/>
    <w:rsid w:val="00754452"/>
    <w:rsid w:val="007570CE"/>
    <w:rsid w:val="007577CF"/>
    <w:rsid w:val="00757DAD"/>
    <w:rsid w:val="00757F18"/>
    <w:rsid w:val="007611AA"/>
    <w:rsid w:val="00761893"/>
    <w:rsid w:val="00761CEB"/>
    <w:rsid w:val="007630BE"/>
    <w:rsid w:val="00763F19"/>
    <w:rsid w:val="00763F41"/>
    <w:rsid w:val="00764FBE"/>
    <w:rsid w:val="00765A6A"/>
    <w:rsid w:val="007661CE"/>
    <w:rsid w:val="007667B9"/>
    <w:rsid w:val="00771389"/>
    <w:rsid w:val="007717F1"/>
    <w:rsid w:val="00774107"/>
    <w:rsid w:val="007741AD"/>
    <w:rsid w:val="00774CE9"/>
    <w:rsid w:val="00775B72"/>
    <w:rsid w:val="00776475"/>
    <w:rsid w:val="0077799B"/>
    <w:rsid w:val="00777D91"/>
    <w:rsid w:val="00780690"/>
    <w:rsid w:val="0078245D"/>
    <w:rsid w:val="0078308F"/>
    <w:rsid w:val="00783910"/>
    <w:rsid w:val="00786125"/>
    <w:rsid w:val="00786824"/>
    <w:rsid w:val="00790064"/>
    <w:rsid w:val="00790644"/>
    <w:rsid w:val="00790878"/>
    <w:rsid w:val="007912B1"/>
    <w:rsid w:val="00792899"/>
    <w:rsid w:val="0079509C"/>
    <w:rsid w:val="007962AA"/>
    <w:rsid w:val="00796CBD"/>
    <w:rsid w:val="00797593"/>
    <w:rsid w:val="007A2C83"/>
    <w:rsid w:val="007A3810"/>
    <w:rsid w:val="007A4F03"/>
    <w:rsid w:val="007A5790"/>
    <w:rsid w:val="007A7810"/>
    <w:rsid w:val="007B0D96"/>
    <w:rsid w:val="007B6097"/>
    <w:rsid w:val="007C076F"/>
    <w:rsid w:val="007C17ED"/>
    <w:rsid w:val="007C1F48"/>
    <w:rsid w:val="007C28DD"/>
    <w:rsid w:val="007C3C17"/>
    <w:rsid w:val="007C45BC"/>
    <w:rsid w:val="007C6C35"/>
    <w:rsid w:val="007D0436"/>
    <w:rsid w:val="007D079B"/>
    <w:rsid w:val="007D192E"/>
    <w:rsid w:val="007D2591"/>
    <w:rsid w:val="007D2745"/>
    <w:rsid w:val="007D334C"/>
    <w:rsid w:val="007D5464"/>
    <w:rsid w:val="007E0A4E"/>
    <w:rsid w:val="007E175D"/>
    <w:rsid w:val="007E18D8"/>
    <w:rsid w:val="007E2ED0"/>
    <w:rsid w:val="007E4625"/>
    <w:rsid w:val="007E564B"/>
    <w:rsid w:val="007E7034"/>
    <w:rsid w:val="007E779F"/>
    <w:rsid w:val="007F06DA"/>
    <w:rsid w:val="007F142D"/>
    <w:rsid w:val="007F36A1"/>
    <w:rsid w:val="007F444D"/>
    <w:rsid w:val="007F5EAC"/>
    <w:rsid w:val="007F7140"/>
    <w:rsid w:val="007F7666"/>
    <w:rsid w:val="0080251A"/>
    <w:rsid w:val="00804069"/>
    <w:rsid w:val="00805455"/>
    <w:rsid w:val="008063C2"/>
    <w:rsid w:val="00806B92"/>
    <w:rsid w:val="00807AC9"/>
    <w:rsid w:val="00807C45"/>
    <w:rsid w:val="0081024E"/>
    <w:rsid w:val="00811907"/>
    <w:rsid w:val="00812336"/>
    <w:rsid w:val="008129EE"/>
    <w:rsid w:val="00812EEB"/>
    <w:rsid w:val="00813405"/>
    <w:rsid w:val="008143F7"/>
    <w:rsid w:val="00816289"/>
    <w:rsid w:val="00821A8B"/>
    <w:rsid w:val="00822125"/>
    <w:rsid w:val="00822565"/>
    <w:rsid w:val="00824F4D"/>
    <w:rsid w:val="00826FBE"/>
    <w:rsid w:val="00827AFF"/>
    <w:rsid w:val="00827DC2"/>
    <w:rsid w:val="008305FB"/>
    <w:rsid w:val="008321F6"/>
    <w:rsid w:val="00833DC0"/>
    <w:rsid w:val="00837DD0"/>
    <w:rsid w:val="008413C9"/>
    <w:rsid w:val="008440E6"/>
    <w:rsid w:val="0084437D"/>
    <w:rsid w:val="0084546F"/>
    <w:rsid w:val="00847B3B"/>
    <w:rsid w:val="00852AF8"/>
    <w:rsid w:val="00854AD6"/>
    <w:rsid w:val="00854CED"/>
    <w:rsid w:val="00855797"/>
    <w:rsid w:val="00855C22"/>
    <w:rsid w:val="0085680C"/>
    <w:rsid w:val="008570B8"/>
    <w:rsid w:val="00857FCB"/>
    <w:rsid w:val="00860ACF"/>
    <w:rsid w:val="00861B1D"/>
    <w:rsid w:val="00862FAB"/>
    <w:rsid w:val="0086519B"/>
    <w:rsid w:val="008653E3"/>
    <w:rsid w:val="00870556"/>
    <w:rsid w:val="00872185"/>
    <w:rsid w:val="00873DC6"/>
    <w:rsid w:val="00874215"/>
    <w:rsid w:val="008749E5"/>
    <w:rsid w:val="00875026"/>
    <w:rsid w:val="00876B4A"/>
    <w:rsid w:val="00880276"/>
    <w:rsid w:val="00881E78"/>
    <w:rsid w:val="00883C06"/>
    <w:rsid w:val="00884233"/>
    <w:rsid w:val="00886EDF"/>
    <w:rsid w:val="00886F5D"/>
    <w:rsid w:val="008906F8"/>
    <w:rsid w:val="0089091F"/>
    <w:rsid w:val="00896580"/>
    <w:rsid w:val="00896CDF"/>
    <w:rsid w:val="00897939"/>
    <w:rsid w:val="00897DB7"/>
    <w:rsid w:val="008A0032"/>
    <w:rsid w:val="008A2D4E"/>
    <w:rsid w:val="008A3462"/>
    <w:rsid w:val="008A44CC"/>
    <w:rsid w:val="008A454E"/>
    <w:rsid w:val="008A5737"/>
    <w:rsid w:val="008A6687"/>
    <w:rsid w:val="008B0202"/>
    <w:rsid w:val="008B09A1"/>
    <w:rsid w:val="008B1BE9"/>
    <w:rsid w:val="008B4019"/>
    <w:rsid w:val="008B5F49"/>
    <w:rsid w:val="008B5FE8"/>
    <w:rsid w:val="008B6E0A"/>
    <w:rsid w:val="008B7117"/>
    <w:rsid w:val="008B7450"/>
    <w:rsid w:val="008C2CCE"/>
    <w:rsid w:val="008C3818"/>
    <w:rsid w:val="008C3D19"/>
    <w:rsid w:val="008C42B6"/>
    <w:rsid w:val="008C4AFB"/>
    <w:rsid w:val="008C4CCF"/>
    <w:rsid w:val="008C4CD8"/>
    <w:rsid w:val="008C635F"/>
    <w:rsid w:val="008C6416"/>
    <w:rsid w:val="008C6B59"/>
    <w:rsid w:val="008D0AE8"/>
    <w:rsid w:val="008D2C75"/>
    <w:rsid w:val="008D4AEE"/>
    <w:rsid w:val="008D5FDB"/>
    <w:rsid w:val="008E02AF"/>
    <w:rsid w:val="008E0C27"/>
    <w:rsid w:val="008E19F4"/>
    <w:rsid w:val="008E23AE"/>
    <w:rsid w:val="008E24D9"/>
    <w:rsid w:val="008E2C1C"/>
    <w:rsid w:val="008E523D"/>
    <w:rsid w:val="008F11B0"/>
    <w:rsid w:val="008F2BFC"/>
    <w:rsid w:val="008F2F8D"/>
    <w:rsid w:val="008F47BE"/>
    <w:rsid w:val="008F5610"/>
    <w:rsid w:val="008F6647"/>
    <w:rsid w:val="008F6942"/>
    <w:rsid w:val="009006E5"/>
    <w:rsid w:val="009012B2"/>
    <w:rsid w:val="00902E45"/>
    <w:rsid w:val="00907F79"/>
    <w:rsid w:val="0091037A"/>
    <w:rsid w:val="00911B7C"/>
    <w:rsid w:val="00913558"/>
    <w:rsid w:val="00913A2D"/>
    <w:rsid w:val="00913D75"/>
    <w:rsid w:val="0091463B"/>
    <w:rsid w:val="00917D5C"/>
    <w:rsid w:val="00920F7D"/>
    <w:rsid w:val="0092241D"/>
    <w:rsid w:val="0092301E"/>
    <w:rsid w:val="00923ABC"/>
    <w:rsid w:val="009247A3"/>
    <w:rsid w:val="00924A7B"/>
    <w:rsid w:val="009315B5"/>
    <w:rsid w:val="00934115"/>
    <w:rsid w:val="00934AF0"/>
    <w:rsid w:val="00934BAB"/>
    <w:rsid w:val="00935724"/>
    <w:rsid w:val="00937D47"/>
    <w:rsid w:val="00937FE0"/>
    <w:rsid w:val="00942C62"/>
    <w:rsid w:val="009430E3"/>
    <w:rsid w:val="00944CF9"/>
    <w:rsid w:val="00945B9A"/>
    <w:rsid w:val="00947F5B"/>
    <w:rsid w:val="0095031F"/>
    <w:rsid w:val="0095064F"/>
    <w:rsid w:val="00960C7E"/>
    <w:rsid w:val="0096310E"/>
    <w:rsid w:val="009649ED"/>
    <w:rsid w:val="00966D00"/>
    <w:rsid w:val="00967D5C"/>
    <w:rsid w:val="00967FA3"/>
    <w:rsid w:val="00972C48"/>
    <w:rsid w:val="0097429C"/>
    <w:rsid w:val="00974B29"/>
    <w:rsid w:val="00976102"/>
    <w:rsid w:val="009821EA"/>
    <w:rsid w:val="00982B7D"/>
    <w:rsid w:val="00982EB7"/>
    <w:rsid w:val="009833D1"/>
    <w:rsid w:val="009835CC"/>
    <w:rsid w:val="00984F1C"/>
    <w:rsid w:val="009873B9"/>
    <w:rsid w:val="009877D6"/>
    <w:rsid w:val="009966D5"/>
    <w:rsid w:val="00996F80"/>
    <w:rsid w:val="00997C98"/>
    <w:rsid w:val="009A17F4"/>
    <w:rsid w:val="009A2366"/>
    <w:rsid w:val="009A293C"/>
    <w:rsid w:val="009A2B47"/>
    <w:rsid w:val="009A2E13"/>
    <w:rsid w:val="009A315C"/>
    <w:rsid w:val="009A340E"/>
    <w:rsid w:val="009A3C68"/>
    <w:rsid w:val="009A559B"/>
    <w:rsid w:val="009B2A7E"/>
    <w:rsid w:val="009B483A"/>
    <w:rsid w:val="009B5D55"/>
    <w:rsid w:val="009B67C7"/>
    <w:rsid w:val="009C0AE6"/>
    <w:rsid w:val="009C13F4"/>
    <w:rsid w:val="009C3861"/>
    <w:rsid w:val="009C5EB5"/>
    <w:rsid w:val="009C65A8"/>
    <w:rsid w:val="009D1988"/>
    <w:rsid w:val="009D2E6C"/>
    <w:rsid w:val="009D31D6"/>
    <w:rsid w:val="009E6219"/>
    <w:rsid w:val="009F4E22"/>
    <w:rsid w:val="009F4F1B"/>
    <w:rsid w:val="009F696B"/>
    <w:rsid w:val="00A00ABE"/>
    <w:rsid w:val="00A01289"/>
    <w:rsid w:val="00A013B6"/>
    <w:rsid w:val="00A024B9"/>
    <w:rsid w:val="00A02D09"/>
    <w:rsid w:val="00A04111"/>
    <w:rsid w:val="00A05E48"/>
    <w:rsid w:val="00A0601D"/>
    <w:rsid w:val="00A064AD"/>
    <w:rsid w:val="00A07059"/>
    <w:rsid w:val="00A10732"/>
    <w:rsid w:val="00A11066"/>
    <w:rsid w:val="00A11C63"/>
    <w:rsid w:val="00A1606D"/>
    <w:rsid w:val="00A1676C"/>
    <w:rsid w:val="00A21766"/>
    <w:rsid w:val="00A218E3"/>
    <w:rsid w:val="00A22866"/>
    <w:rsid w:val="00A2319B"/>
    <w:rsid w:val="00A243B8"/>
    <w:rsid w:val="00A2565E"/>
    <w:rsid w:val="00A27B6B"/>
    <w:rsid w:val="00A27F7E"/>
    <w:rsid w:val="00A30C68"/>
    <w:rsid w:val="00A30EB6"/>
    <w:rsid w:val="00A30FE5"/>
    <w:rsid w:val="00A31147"/>
    <w:rsid w:val="00A318EB"/>
    <w:rsid w:val="00A3196D"/>
    <w:rsid w:val="00A323F1"/>
    <w:rsid w:val="00A3277E"/>
    <w:rsid w:val="00A32793"/>
    <w:rsid w:val="00A3345B"/>
    <w:rsid w:val="00A34D56"/>
    <w:rsid w:val="00A35A59"/>
    <w:rsid w:val="00A40997"/>
    <w:rsid w:val="00A40EA4"/>
    <w:rsid w:val="00A41CC1"/>
    <w:rsid w:val="00A41D22"/>
    <w:rsid w:val="00A42D8C"/>
    <w:rsid w:val="00A43E4F"/>
    <w:rsid w:val="00A44380"/>
    <w:rsid w:val="00A45A4F"/>
    <w:rsid w:val="00A45E5D"/>
    <w:rsid w:val="00A5125C"/>
    <w:rsid w:val="00A5165F"/>
    <w:rsid w:val="00A518CE"/>
    <w:rsid w:val="00A52592"/>
    <w:rsid w:val="00A531ED"/>
    <w:rsid w:val="00A53A49"/>
    <w:rsid w:val="00A54420"/>
    <w:rsid w:val="00A54C2F"/>
    <w:rsid w:val="00A5652F"/>
    <w:rsid w:val="00A568EF"/>
    <w:rsid w:val="00A5752C"/>
    <w:rsid w:val="00A60AB8"/>
    <w:rsid w:val="00A6102E"/>
    <w:rsid w:val="00A627CB"/>
    <w:rsid w:val="00A63277"/>
    <w:rsid w:val="00A653B2"/>
    <w:rsid w:val="00A65B1C"/>
    <w:rsid w:val="00A660ED"/>
    <w:rsid w:val="00A661F4"/>
    <w:rsid w:val="00A669D0"/>
    <w:rsid w:val="00A710FA"/>
    <w:rsid w:val="00A71B7C"/>
    <w:rsid w:val="00A73EE7"/>
    <w:rsid w:val="00A777A9"/>
    <w:rsid w:val="00A830DC"/>
    <w:rsid w:val="00A85FD8"/>
    <w:rsid w:val="00A87050"/>
    <w:rsid w:val="00A87373"/>
    <w:rsid w:val="00A90B1D"/>
    <w:rsid w:val="00A92DF2"/>
    <w:rsid w:val="00A9605C"/>
    <w:rsid w:val="00A96E1D"/>
    <w:rsid w:val="00A97A80"/>
    <w:rsid w:val="00AA0FAF"/>
    <w:rsid w:val="00AA1128"/>
    <w:rsid w:val="00AA11E3"/>
    <w:rsid w:val="00AA15D7"/>
    <w:rsid w:val="00AA1AFD"/>
    <w:rsid w:val="00AA1D25"/>
    <w:rsid w:val="00AA45EB"/>
    <w:rsid w:val="00AA5C80"/>
    <w:rsid w:val="00AA6155"/>
    <w:rsid w:val="00AA6F52"/>
    <w:rsid w:val="00AA7282"/>
    <w:rsid w:val="00AB04B1"/>
    <w:rsid w:val="00AB2767"/>
    <w:rsid w:val="00AB4BA4"/>
    <w:rsid w:val="00AB6636"/>
    <w:rsid w:val="00AB7532"/>
    <w:rsid w:val="00AC2904"/>
    <w:rsid w:val="00AC2A37"/>
    <w:rsid w:val="00AC3A5E"/>
    <w:rsid w:val="00AC4E13"/>
    <w:rsid w:val="00AD32C6"/>
    <w:rsid w:val="00AD384E"/>
    <w:rsid w:val="00AD4702"/>
    <w:rsid w:val="00AD684C"/>
    <w:rsid w:val="00AD6DB3"/>
    <w:rsid w:val="00AE011D"/>
    <w:rsid w:val="00AE1CDB"/>
    <w:rsid w:val="00AE2170"/>
    <w:rsid w:val="00AE33CF"/>
    <w:rsid w:val="00AE3AB9"/>
    <w:rsid w:val="00AE6F65"/>
    <w:rsid w:val="00AF23CD"/>
    <w:rsid w:val="00AF2928"/>
    <w:rsid w:val="00AF3780"/>
    <w:rsid w:val="00AF4F3E"/>
    <w:rsid w:val="00AF5609"/>
    <w:rsid w:val="00AF5817"/>
    <w:rsid w:val="00AF6376"/>
    <w:rsid w:val="00AF6D97"/>
    <w:rsid w:val="00B02BE7"/>
    <w:rsid w:val="00B03A7F"/>
    <w:rsid w:val="00B05CE1"/>
    <w:rsid w:val="00B05ED1"/>
    <w:rsid w:val="00B077B8"/>
    <w:rsid w:val="00B1047A"/>
    <w:rsid w:val="00B10EC8"/>
    <w:rsid w:val="00B125BC"/>
    <w:rsid w:val="00B12A47"/>
    <w:rsid w:val="00B1336B"/>
    <w:rsid w:val="00B133A7"/>
    <w:rsid w:val="00B143ED"/>
    <w:rsid w:val="00B20569"/>
    <w:rsid w:val="00B20A5E"/>
    <w:rsid w:val="00B20ABE"/>
    <w:rsid w:val="00B238D6"/>
    <w:rsid w:val="00B24C06"/>
    <w:rsid w:val="00B259FF"/>
    <w:rsid w:val="00B263AC"/>
    <w:rsid w:val="00B2662C"/>
    <w:rsid w:val="00B2691C"/>
    <w:rsid w:val="00B26B6B"/>
    <w:rsid w:val="00B27221"/>
    <w:rsid w:val="00B272A6"/>
    <w:rsid w:val="00B27BE1"/>
    <w:rsid w:val="00B3208E"/>
    <w:rsid w:val="00B325A6"/>
    <w:rsid w:val="00B32B74"/>
    <w:rsid w:val="00B42D8C"/>
    <w:rsid w:val="00B43AFB"/>
    <w:rsid w:val="00B44D30"/>
    <w:rsid w:val="00B47C8F"/>
    <w:rsid w:val="00B47ED7"/>
    <w:rsid w:val="00B5045A"/>
    <w:rsid w:val="00B515E1"/>
    <w:rsid w:val="00B526F1"/>
    <w:rsid w:val="00B527D3"/>
    <w:rsid w:val="00B52CD2"/>
    <w:rsid w:val="00B55913"/>
    <w:rsid w:val="00B57271"/>
    <w:rsid w:val="00B613D7"/>
    <w:rsid w:val="00B618F2"/>
    <w:rsid w:val="00B6370E"/>
    <w:rsid w:val="00B63738"/>
    <w:rsid w:val="00B64979"/>
    <w:rsid w:val="00B64A0B"/>
    <w:rsid w:val="00B6560A"/>
    <w:rsid w:val="00B66DED"/>
    <w:rsid w:val="00B71FB8"/>
    <w:rsid w:val="00B72647"/>
    <w:rsid w:val="00B72730"/>
    <w:rsid w:val="00B72D95"/>
    <w:rsid w:val="00B73021"/>
    <w:rsid w:val="00B7729B"/>
    <w:rsid w:val="00B77E1F"/>
    <w:rsid w:val="00B82D06"/>
    <w:rsid w:val="00B83294"/>
    <w:rsid w:val="00B832E6"/>
    <w:rsid w:val="00B849B3"/>
    <w:rsid w:val="00B863A3"/>
    <w:rsid w:val="00B87A91"/>
    <w:rsid w:val="00B9141D"/>
    <w:rsid w:val="00B92536"/>
    <w:rsid w:val="00B9786F"/>
    <w:rsid w:val="00B97F97"/>
    <w:rsid w:val="00B97FD9"/>
    <w:rsid w:val="00BA1E99"/>
    <w:rsid w:val="00BA3DA6"/>
    <w:rsid w:val="00BA47E3"/>
    <w:rsid w:val="00BA6DC9"/>
    <w:rsid w:val="00BA7FD5"/>
    <w:rsid w:val="00BB097F"/>
    <w:rsid w:val="00BB0AE7"/>
    <w:rsid w:val="00BB11C0"/>
    <w:rsid w:val="00BB200E"/>
    <w:rsid w:val="00BB2C3A"/>
    <w:rsid w:val="00BB2CA1"/>
    <w:rsid w:val="00BB2FD3"/>
    <w:rsid w:val="00BB2FF0"/>
    <w:rsid w:val="00BB39D6"/>
    <w:rsid w:val="00BB42FD"/>
    <w:rsid w:val="00BB4FAD"/>
    <w:rsid w:val="00BB4FF3"/>
    <w:rsid w:val="00BB6F93"/>
    <w:rsid w:val="00BC1DB2"/>
    <w:rsid w:val="00BC2393"/>
    <w:rsid w:val="00BC3037"/>
    <w:rsid w:val="00BC505C"/>
    <w:rsid w:val="00BC52D8"/>
    <w:rsid w:val="00BC67BF"/>
    <w:rsid w:val="00BD1663"/>
    <w:rsid w:val="00BD2521"/>
    <w:rsid w:val="00BD460F"/>
    <w:rsid w:val="00BD492A"/>
    <w:rsid w:val="00BD4A0B"/>
    <w:rsid w:val="00BD697B"/>
    <w:rsid w:val="00BD7328"/>
    <w:rsid w:val="00BE078C"/>
    <w:rsid w:val="00BE1D00"/>
    <w:rsid w:val="00BE62F2"/>
    <w:rsid w:val="00BE7898"/>
    <w:rsid w:val="00BF14C6"/>
    <w:rsid w:val="00BF157D"/>
    <w:rsid w:val="00BF24D2"/>
    <w:rsid w:val="00BF2BD6"/>
    <w:rsid w:val="00BF2CA5"/>
    <w:rsid w:val="00BF3170"/>
    <w:rsid w:val="00BF5588"/>
    <w:rsid w:val="00BF55EA"/>
    <w:rsid w:val="00BF6661"/>
    <w:rsid w:val="00BF7A4F"/>
    <w:rsid w:val="00BF7F02"/>
    <w:rsid w:val="00C01149"/>
    <w:rsid w:val="00C0196B"/>
    <w:rsid w:val="00C01E0A"/>
    <w:rsid w:val="00C0307F"/>
    <w:rsid w:val="00C059C1"/>
    <w:rsid w:val="00C06186"/>
    <w:rsid w:val="00C11D9B"/>
    <w:rsid w:val="00C13AA7"/>
    <w:rsid w:val="00C13ECE"/>
    <w:rsid w:val="00C162D7"/>
    <w:rsid w:val="00C17381"/>
    <w:rsid w:val="00C2171F"/>
    <w:rsid w:val="00C21956"/>
    <w:rsid w:val="00C21D56"/>
    <w:rsid w:val="00C22032"/>
    <w:rsid w:val="00C22FC2"/>
    <w:rsid w:val="00C275DD"/>
    <w:rsid w:val="00C27F19"/>
    <w:rsid w:val="00C304D9"/>
    <w:rsid w:val="00C31220"/>
    <w:rsid w:val="00C31720"/>
    <w:rsid w:val="00C31B3F"/>
    <w:rsid w:val="00C33B55"/>
    <w:rsid w:val="00C35DA1"/>
    <w:rsid w:val="00C360A0"/>
    <w:rsid w:val="00C36504"/>
    <w:rsid w:val="00C37D1D"/>
    <w:rsid w:val="00C40D6E"/>
    <w:rsid w:val="00C41A6B"/>
    <w:rsid w:val="00C43332"/>
    <w:rsid w:val="00C43D91"/>
    <w:rsid w:val="00C45307"/>
    <w:rsid w:val="00C45543"/>
    <w:rsid w:val="00C467A2"/>
    <w:rsid w:val="00C46807"/>
    <w:rsid w:val="00C46F3D"/>
    <w:rsid w:val="00C4744A"/>
    <w:rsid w:val="00C510A9"/>
    <w:rsid w:val="00C51CAB"/>
    <w:rsid w:val="00C550EA"/>
    <w:rsid w:val="00C55CF0"/>
    <w:rsid w:val="00C61278"/>
    <w:rsid w:val="00C61CDE"/>
    <w:rsid w:val="00C624AB"/>
    <w:rsid w:val="00C66388"/>
    <w:rsid w:val="00C66E21"/>
    <w:rsid w:val="00C67D03"/>
    <w:rsid w:val="00C70523"/>
    <w:rsid w:val="00C71388"/>
    <w:rsid w:val="00C73DC3"/>
    <w:rsid w:val="00C7551A"/>
    <w:rsid w:val="00C76483"/>
    <w:rsid w:val="00C764CE"/>
    <w:rsid w:val="00C76BFB"/>
    <w:rsid w:val="00C77158"/>
    <w:rsid w:val="00C7725F"/>
    <w:rsid w:val="00C7728C"/>
    <w:rsid w:val="00C80B3A"/>
    <w:rsid w:val="00C8130A"/>
    <w:rsid w:val="00C8328B"/>
    <w:rsid w:val="00C8448F"/>
    <w:rsid w:val="00C8462C"/>
    <w:rsid w:val="00C85796"/>
    <w:rsid w:val="00C86B29"/>
    <w:rsid w:val="00C923C1"/>
    <w:rsid w:val="00C936AF"/>
    <w:rsid w:val="00CA0654"/>
    <w:rsid w:val="00CA11A5"/>
    <w:rsid w:val="00CA2AB1"/>
    <w:rsid w:val="00CA37C8"/>
    <w:rsid w:val="00CA3FD9"/>
    <w:rsid w:val="00CA5BE1"/>
    <w:rsid w:val="00CA7DDB"/>
    <w:rsid w:val="00CB2C78"/>
    <w:rsid w:val="00CB439F"/>
    <w:rsid w:val="00CB5A49"/>
    <w:rsid w:val="00CB6D2F"/>
    <w:rsid w:val="00CB74BF"/>
    <w:rsid w:val="00CC0A64"/>
    <w:rsid w:val="00CC21CE"/>
    <w:rsid w:val="00CC2BD7"/>
    <w:rsid w:val="00CC3C0E"/>
    <w:rsid w:val="00CC68D9"/>
    <w:rsid w:val="00CC7043"/>
    <w:rsid w:val="00CD1254"/>
    <w:rsid w:val="00CD3C95"/>
    <w:rsid w:val="00CD47F1"/>
    <w:rsid w:val="00CD4C16"/>
    <w:rsid w:val="00CE2716"/>
    <w:rsid w:val="00CE3BCD"/>
    <w:rsid w:val="00CE4E2B"/>
    <w:rsid w:val="00CE6EA0"/>
    <w:rsid w:val="00CF2C92"/>
    <w:rsid w:val="00CF3A95"/>
    <w:rsid w:val="00CF5E1B"/>
    <w:rsid w:val="00D003C1"/>
    <w:rsid w:val="00D01A5E"/>
    <w:rsid w:val="00D03C51"/>
    <w:rsid w:val="00D03C77"/>
    <w:rsid w:val="00D03D36"/>
    <w:rsid w:val="00D04D22"/>
    <w:rsid w:val="00D057C9"/>
    <w:rsid w:val="00D103AA"/>
    <w:rsid w:val="00D1388D"/>
    <w:rsid w:val="00D13AD5"/>
    <w:rsid w:val="00D13EF9"/>
    <w:rsid w:val="00D168C0"/>
    <w:rsid w:val="00D1779A"/>
    <w:rsid w:val="00D204F1"/>
    <w:rsid w:val="00D20CAD"/>
    <w:rsid w:val="00D20D99"/>
    <w:rsid w:val="00D211CC"/>
    <w:rsid w:val="00D21DEE"/>
    <w:rsid w:val="00D25749"/>
    <w:rsid w:val="00D266DF"/>
    <w:rsid w:val="00D272FE"/>
    <w:rsid w:val="00D274DB"/>
    <w:rsid w:val="00D355EB"/>
    <w:rsid w:val="00D37943"/>
    <w:rsid w:val="00D408E8"/>
    <w:rsid w:val="00D41244"/>
    <w:rsid w:val="00D43D2C"/>
    <w:rsid w:val="00D51957"/>
    <w:rsid w:val="00D53913"/>
    <w:rsid w:val="00D55901"/>
    <w:rsid w:val="00D55D1F"/>
    <w:rsid w:val="00D56346"/>
    <w:rsid w:val="00D56E8E"/>
    <w:rsid w:val="00D56F7A"/>
    <w:rsid w:val="00D57A59"/>
    <w:rsid w:val="00D601D6"/>
    <w:rsid w:val="00D60269"/>
    <w:rsid w:val="00D60F68"/>
    <w:rsid w:val="00D61D61"/>
    <w:rsid w:val="00D62700"/>
    <w:rsid w:val="00D63449"/>
    <w:rsid w:val="00D637BA"/>
    <w:rsid w:val="00D64F42"/>
    <w:rsid w:val="00D660D9"/>
    <w:rsid w:val="00D67016"/>
    <w:rsid w:val="00D67845"/>
    <w:rsid w:val="00D72260"/>
    <w:rsid w:val="00D73B50"/>
    <w:rsid w:val="00D7549F"/>
    <w:rsid w:val="00D801E5"/>
    <w:rsid w:val="00D81011"/>
    <w:rsid w:val="00D86A1A"/>
    <w:rsid w:val="00D86D88"/>
    <w:rsid w:val="00D86E98"/>
    <w:rsid w:val="00D904FC"/>
    <w:rsid w:val="00D90DB2"/>
    <w:rsid w:val="00D92608"/>
    <w:rsid w:val="00D92EED"/>
    <w:rsid w:val="00D92F28"/>
    <w:rsid w:val="00D93235"/>
    <w:rsid w:val="00D93600"/>
    <w:rsid w:val="00D93B36"/>
    <w:rsid w:val="00D93FCC"/>
    <w:rsid w:val="00D948E4"/>
    <w:rsid w:val="00D95C4C"/>
    <w:rsid w:val="00D97887"/>
    <w:rsid w:val="00D97B3D"/>
    <w:rsid w:val="00DA373E"/>
    <w:rsid w:val="00DA39B5"/>
    <w:rsid w:val="00DA45C2"/>
    <w:rsid w:val="00DB0530"/>
    <w:rsid w:val="00DB0B8C"/>
    <w:rsid w:val="00DB2867"/>
    <w:rsid w:val="00DB3849"/>
    <w:rsid w:val="00DB50B2"/>
    <w:rsid w:val="00DB5A13"/>
    <w:rsid w:val="00DC2D6E"/>
    <w:rsid w:val="00DC6645"/>
    <w:rsid w:val="00DC7D13"/>
    <w:rsid w:val="00DD0A79"/>
    <w:rsid w:val="00DD1735"/>
    <w:rsid w:val="00DD1B46"/>
    <w:rsid w:val="00DD26C3"/>
    <w:rsid w:val="00DD2CB7"/>
    <w:rsid w:val="00DD3B6D"/>
    <w:rsid w:val="00DD41FE"/>
    <w:rsid w:val="00DD57A6"/>
    <w:rsid w:val="00DE0349"/>
    <w:rsid w:val="00DE0554"/>
    <w:rsid w:val="00DE0CF3"/>
    <w:rsid w:val="00DE3157"/>
    <w:rsid w:val="00DE46EF"/>
    <w:rsid w:val="00DE611F"/>
    <w:rsid w:val="00DE62BD"/>
    <w:rsid w:val="00DE6E53"/>
    <w:rsid w:val="00DE7D96"/>
    <w:rsid w:val="00DF1DCA"/>
    <w:rsid w:val="00DF2F8F"/>
    <w:rsid w:val="00DF4983"/>
    <w:rsid w:val="00DF5EA6"/>
    <w:rsid w:val="00DF6B1E"/>
    <w:rsid w:val="00DF7410"/>
    <w:rsid w:val="00DF79E4"/>
    <w:rsid w:val="00E01407"/>
    <w:rsid w:val="00E032C0"/>
    <w:rsid w:val="00E03789"/>
    <w:rsid w:val="00E044B5"/>
    <w:rsid w:val="00E0462F"/>
    <w:rsid w:val="00E050E1"/>
    <w:rsid w:val="00E05CD8"/>
    <w:rsid w:val="00E05E37"/>
    <w:rsid w:val="00E06550"/>
    <w:rsid w:val="00E1043F"/>
    <w:rsid w:val="00E11324"/>
    <w:rsid w:val="00E12CA0"/>
    <w:rsid w:val="00E14AAD"/>
    <w:rsid w:val="00E16AAD"/>
    <w:rsid w:val="00E217CF"/>
    <w:rsid w:val="00E21D97"/>
    <w:rsid w:val="00E22637"/>
    <w:rsid w:val="00E2368A"/>
    <w:rsid w:val="00E26DA1"/>
    <w:rsid w:val="00E302D1"/>
    <w:rsid w:val="00E30782"/>
    <w:rsid w:val="00E355FF"/>
    <w:rsid w:val="00E35CA2"/>
    <w:rsid w:val="00E37625"/>
    <w:rsid w:val="00E37BD0"/>
    <w:rsid w:val="00E4059D"/>
    <w:rsid w:val="00E4100C"/>
    <w:rsid w:val="00E412C4"/>
    <w:rsid w:val="00E41893"/>
    <w:rsid w:val="00E452C7"/>
    <w:rsid w:val="00E468BC"/>
    <w:rsid w:val="00E46D4D"/>
    <w:rsid w:val="00E47E6B"/>
    <w:rsid w:val="00E50D4E"/>
    <w:rsid w:val="00E521C9"/>
    <w:rsid w:val="00E56552"/>
    <w:rsid w:val="00E56B70"/>
    <w:rsid w:val="00E56FAC"/>
    <w:rsid w:val="00E61D4D"/>
    <w:rsid w:val="00E62AD5"/>
    <w:rsid w:val="00E64D0F"/>
    <w:rsid w:val="00E65AD5"/>
    <w:rsid w:val="00E6609C"/>
    <w:rsid w:val="00E665CA"/>
    <w:rsid w:val="00E70249"/>
    <w:rsid w:val="00E71815"/>
    <w:rsid w:val="00E719E3"/>
    <w:rsid w:val="00E71B9D"/>
    <w:rsid w:val="00E731B4"/>
    <w:rsid w:val="00E745A9"/>
    <w:rsid w:val="00E75E20"/>
    <w:rsid w:val="00E77A50"/>
    <w:rsid w:val="00E77F0F"/>
    <w:rsid w:val="00E80076"/>
    <w:rsid w:val="00E80B64"/>
    <w:rsid w:val="00E81929"/>
    <w:rsid w:val="00E8195F"/>
    <w:rsid w:val="00E82254"/>
    <w:rsid w:val="00E83C9D"/>
    <w:rsid w:val="00E855EC"/>
    <w:rsid w:val="00E86709"/>
    <w:rsid w:val="00E8720D"/>
    <w:rsid w:val="00E876EB"/>
    <w:rsid w:val="00E91DC4"/>
    <w:rsid w:val="00E93EBC"/>
    <w:rsid w:val="00E95ECD"/>
    <w:rsid w:val="00E963FA"/>
    <w:rsid w:val="00E964EC"/>
    <w:rsid w:val="00E96F17"/>
    <w:rsid w:val="00EA0E97"/>
    <w:rsid w:val="00EA1095"/>
    <w:rsid w:val="00EA203D"/>
    <w:rsid w:val="00EA3B69"/>
    <w:rsid w:val="00EA40B7"/>
    <w:rsid w:val="00EA52AF"/>
    <w:rsid w:val="00EA5426"/>
    <w:rsid w:val="00EA6A1B"/>
    <w:rsid w:val="00EA7465"/>
    <w:rsid w:val="00EA7595"/>
    <w:rsid w:val="00EB08D4"/>
    <w:rsid w:val="00EB0CE1"/>
    <w:rsid w:val="00EB0D1B"/>
    <w:rsid w:val="00EB0F04"/>
    <w:rsid w:val="00EB177E"/>
    <w:rsid w:val="00EB29CE"/>
    <w:rsid w:val="00EB2F22"/>
    <w:rsid w:val="00EB5D2D"/>
    <w:rsid w:val="00EB6966"/>
    <w:rsid w:val="00EB77A1"/>
    <w:rsid w:val="00EC0B32"/>
    <w:rsid w:val="00EC186E"/>
    <w:rsid w:val="00EC1DC3"/>
    <w:rsid w:val="00EC33F6"/>
    <w:rsid w:val="00EC60A3"/>
    <w:rsid w:val="00EC680D"/>
    <w:rsid w:val="00EC7ABE"/>
    <w:rsid w:val="00ED13CD"/>
    <w:rsid w:val="00ED206F"/>
    <w:rsid w:val="00ED2237"/>
    <w:rsid w:val="00ED2909"/>
    <w:rsid w:val="00ED59BA"/>
    <w:rsid w:val="00ED5CA9"/>
    <w:rsid w:val="00ED651D"/>
    <w:rsid w:val="00ED750D"/>
    <w:rsid w:val="00EE1E46"/>
    <w:rsid w:val="00EE21FD"/>
    <w:rsid w:val="00EE2219"/>
    <w:rsid w:val="00EE2DA3"/>
    <w:rsid w:val="00EE4971"/>
    <w:rsid w:val="00EE4E97"/>
    <w:rsid w:val="00EE58B7"/>
    <w:rsid w:val="00EE5DA3"/>
    <w:rsid w:val="00EE691E"/>
    <w:rsid w:val="00EE7162"/>
    <w:rsid w:val="00EF1E67"/>
    <w:rsid w:val="00EF2DDA"/>
    <w:rsid w:val="00EF3A82"/>
    <w:rsid w:val="00EF46EA"/>
    <w:rsid w:val="00EF5B3E"/>
    <w:rsid w:val="00EF5EC8"/>
    <w:rsid w:val="00F035CF"/>
    <w:rsid w:val="00F03D00"/>
    <w:rsid w:val="00F04762"/>
    <w:rsid w:val="00F04D19"/>
    <w:rsid w:val="00F04D2F"/>
    <w:rsid w:val="00F06DED"/>
    <w:rsid w:val="00F06F36"/>
    <w:rsid w:val="00F073B9"/>
    <w:rsid w:val="00F07519"/>
    <w:rsid w:val="00F1031F"/>
    <w:rsid w:val="00F105B3"/>
    <w:rsid w:val="00F12344"/>
    <w:rsid w:val="00F145C6"/>
    <w:rsid w:val="00F14CD3"/>
    <w:rsid w:val="00F15777"/>
    <w:rsid w:val="00F20187"/>
    <w:rsid w:val="00F20C0F"/>
    <w:rsid w:val="00F20CBF"/>
    <w:rsid w:val="00F2182E"/>
    <w:rsid w:val="00F2491B"/>
    <w:rsid w:val="00F262AC"/>
    <w:rsid w:val="00F27B36"/>
    <w:rsid w:val="00F30D71"/>
    <w:rsid w:val="00F325B6"/>
    <w:rsid w:val="00F33C61"/>
    <w:rsid w:val="00F345B9"/>
    <w:rsid w:val="00F36819"/>
    <w:rsid w:val="00F36952"/>
    <w:rsid w:val="00F378B8"/>
    <w:rsid w:val="00F4191C"/>
    <w:rsid w:val="00F43071"/>
    <w:rsid w:val="00F43F70"/>
    <w:rsid w:val="00F4602D"/>
    <w:rsid w:val="00F4647C"/>
    <w:rsid w:val="00F47E7B"/>
    <w:rsid w:val="00F51326"/>
    <w:rsid w:val="00F51487"/>
    <w:rsid w:val="00F52FF1"/>
    <w:rsid w:val="00F53462"/>
    <w:rsid w:val="00F55036"/>
    <w:rsid w:val="00F602E4"/>
    <w:rsid w:val="00F62D15"/>
    <w:rsid w:val="00F64A3B"/>
    <w:rsid w:val="00F65274"/>
    <w:rsid w:val="00F6678D"/>
    <w:rsid w:val="00F66A8A"/>
    <w:rsid w:val="00F71FEF"/>
    <w:rsid w:val="00F720EB"/>
    <w:rsid w:val="00F724E1"/>
    <w:rsid w:val="00F72B67"/>
    <w:rsid w:val="00F77714"/>
    <w:rsid w:val="00F7774A"/>
    <w:rsid w:val="00F77ACE"/>
    <w:rsid w:val="00F808FA"/>
    <w:rsid w:val="00F80EDC"/>
    <w:rsid w:val="00F81FE8"/>
    <w:rsid w:val="00F8234A"/>
    <w:rsid w:val="00F836DC"/>
    <w:rsid w:val="00F84BD5"/>
    <w:rsid w:val="00F862F3"/>
    <w:rsid w:val="00F86997"/>
    <w:rsid w:val="00F86C90"/>
    <w:rsid w:val="00F87AF2"/>
    <w:rsid w:val="00F923E9"/>
    <w:rsid w:val="00F9412A"/>
    <w:rsid w:val="00F95917"/>
    <w:rsid w:val="00FA0741"/>
    <w:rsid w:val="00FA0CC6"/>
    <w:rsid w:val="00FA1768"/>
    <w:rsid w:val="00FA177B"/>
    <w:rsid w:val="00FA3EBD"/>
    <w:rsid w:val="00FA68C8"/>
    <w:rsid w:val="00FA6D07"/>
    <w:rsid w:val="00FA73BD"/>
    <w:rsid w:val="00FB0B84"/>
    <w:rsid w:val="00FB265B"/>
    <w:rsid w:val="00FB33DD"/>
    <w:rsid w:val="00FB51C2"/>
    <w:rsid w:val="00FB5B9B"/>
    <w:rsid w:val="00FC2095"/>
    <w:rsid w:val="00FC28B6"/>
    <w:rsid w:val="00FC36BF"/>
    <w:rsid w:val="00FC698F"/>
    <w:rsid w:val="00FC75BF"/>
    <w:rsid w:val="00FD5526"/>
    <w:rsid w:val="00FD5BB1"/>
    <w:rsid w:val="00FD75DB"/>
    <w:rsid w:val="00FD7726"/>
    <w:rsid w:val="00FE04A3"/>
    <w:rsid w:val="00FE1590"/>
    <w:rsid w:val="00FE2D1D"/>
    <w:rsid w:val="00FE45A5"/>
    <w:rsid w:val="00FE4D58"/>
    <w:rsid w:val="00FF068F"/>
    <w:rsid w:val="00FF0BAC"/>
    <w:rsid w:val="00FF1007"/>
    <w:rsid w:val="00FF15DF"/>
    <w:rsid w:val="00FF3B0D"/>
    <w:rsid w:val="00FF3EC2"/>
    <w:rsid w:val="00FF459B"/>
    <w:rsid w:val="00FF52FB"/>
    <w:rsid w:val="00FF7A3A"/>
    <w:rsid w:val="00FF7C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CA022C6"/>
  <w15:docId w15:val="{BFE0F7BC-68DB-4B35-B714-5A53B804B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Arial"/>
        <w:sz w:val="22"/>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5752C"/>
  </w:style>
  <w:style w:type="paragraph" w:styleId="Heading1">
    <w:name w:val="heading 1"/>
    <w:next w:val="BodyText"/>
    <w:link w:val="Heading1Char"/>
    <w:qFormat/>
    <w:rsid w:val="00164499"/>
    <w:pPr>
      <w:keepNext/>
      <w:keepLines/>
      <w:widowControl w:val="0"/>
      <w:autoSpaceDE w:val="0"/>
      <w:autoSpaceDN w:val="0"/>
      <w:adjustRightInd w:val="0"/>
      <w:spacing w:before="440" w:after="220"/>
      <w:ind w:left="360" w:hanging="360"/>
      <w:outlineLvl w:val="0"/>
    </w:pPr>
    <w:rPr>
      <w:rFonts w:eastAsiaTheme="majorEastAsia" w:cstheme="majorBidi"/>
      <w:caps/>
    </w:rPr>
  </w:style>
  <w:style w:type="paragraph" w:styleId="Heading2">
    <w:name w:val="heading 2"/>
    <w:basedOn w:val="BodyText"/>
    <w:next w:val="BodyText"/>
    <w:link w:val="Heading2Char"/>
    <w:qFormat/>
    <w:rsid w:val="00164499"/>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164499"/>
    <w:pPr>
      <w:outlineLvl w:val="2"/>
    </w:pPr>
  </w:style>
  <w:style w:type="paragraph" w:styleId="Heading4">
    <w:name w:val="heading 4"/>
    <w:next w:val="BodyText"/>
    <w:link w:val="Heading4Char"/>
    <w:uiPriority w:val="9"/>
    <w:semiHidden/>
    <w:unhideWhenUsed/>
    <w:qFormat/>
    <w:rsid w:val="00164499"/>
    <w:pPr>
      <w:keepNext/>
      <w:keepLines/>
      <w:spacing w:after="220"/>
      <w:outlineLvl w:val="3"/>
    </w:pPr>
    <w:rPr>
      <w:rFonts w:asciiTheme="majorHAnsi" w:eastAsiaTheme="majorEastAsia" w:hAnsiTheme="majorHAnsi"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2">
    <w:name w:val="Level 2"/>
    <w:rsid w:val="000463B2"/>
    <w:pPr>
      <w:autoSpaceDE w:val="0"/>
      <w:autoSpaceDN w:val="0"/>
      <w:adjustRightInd w:val="0"/>
      <w:ind w:left="1440"/>
    </w:pPr>
    <w:rPr>
      <w:rFonts w:ascii="Letter Gothic" w:hAnsi="Letter Gothic"/>
      <w:sz w:val="24"/>
    </w:rPr>
  </w:style>
  <w:style w:type="paragraph" w:styleId="Header">
    <w:name w:val="header"/>
    <w:basedOn w:val="Normal"/>
    <w:rsid w:val="000463B2"/>
    <w:pPr>
      <w:tabs>
        <w:tab w:val="center" w:pos="4320"/>
        <w:tab w:val="right" w:pos="8640"/>
      </w:tabs>
    </w:pPr>
  </w:style>
  <w:style w:type="paragraph" w:styleId="Footer">
    <w:name w:val="footer"/>
    <w:basedOn w:val="Normal"/>
    <w:link w:val="FooterChar"/>
    <w:rsid w:val="000463B2"/>
    <w:pPr>
      <w:tabs>
        <w:tab w:val="center" w:pos="4320"/>
        <w:tab w:val="right" w:pos="8640"/>
      </w:tabs>
    </w:pPr>
  </w:style>
  <w:style w:type="character" w:styleId="PageNumber">
    <w:name w:val="page number"/>
    <w:basedOn w:val="DefaultParagraphFont"/>
    <w:rsid w:val="000463B2"/>
  </w:style>
  <w:style w:type="table" w:styleId="TableGrid">
    <w:name w:val="Table Grid"/>
    <w:basedOn w:val="TableNormal"/>
    <w:rsid w:val="002E2CB1"/>
    <w:pPr>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vel3">
    <w:name w:val="Level 3"/>
    <w:rsid w:val="00A63277"/>
    <w:pPr>
      <w:autoSpaceDE w:val="0"/>
      <w:autoSpaceDN w:val="0"/>
      <w:adjustRightInd w:val="0"/>
      <w:ind w:left="2160"/>
    </w:pPr>
    <w:rPr>
      <w:rFonts w:ascii="Letter Gothic" w:hAnsi="Letter Gothic"/>
      <w:sz w:val="24"/>
    </w:rPr>
  </w:style>
  <w:style w:type="paragraph" w:styleId="BalloonText">
    <w:name w:val="Balloon Text"/>
    <w:basedOn w:val="Normal"/>
    <w:semiHidden/>
    <w:rsid w:val="008E523D"/>
    <w:rPr>
      <w:rFonts w:ascii="Tahoma" w:hAnsi="Tahoma" w:cs="Tahoma"/>
      <w:sz w:val="16"/>
      <w:szCs w:val="16"/>
    </w:rPr>
  </w:style>
  <w:style w:type="character" w:customStyle="1" w:styleId="FooterChar">
    <w:name w:val="Footer Char"/>
    <w:link w:val="Footer"/>
    <w:uiPriority w:val="99"/>
    <w:rsid w:val="00902E45"/>
    <w:rPr>
      <w:rFonts w:ascii="Letter Gothic" w:hAnsi="Letter Gothic"/>
    </w:rPr>
  </w:style>
  <w:style w:type="character" w:customStyle="1" w:styleId="outputtext">
    <w:name w:val="outputtext"/>
    <w:rsid w:val="00094A9A"/>
  </w:style>
  <w:style w:type="character" w:styleId="CommentReference">
    <w:name w:val="annotation reference"/>
    <w:basedOn w:val="DefaultParagraphFont"/>
    <w:semiHidden/>
    <w:unhideWhenUsed/>
    <w:rsid w:val="00AE6F65"/>
    <w:rPr>
      <w:sz w:val="16"/>
      <w:szCs w:val="16"/>
    </w:rPr>
  </w:style>
  <w:style w:type="paragraph" w:styleId="CommentText">
    <w:name w:val="annotation text"/>
    <w:basedOn w:val="Normal"/>
    <w:link w:val="CommentTextChar"/>
    <w:unhideWhenUsed/>
    <w:rsid w:val="00AE6F65"/>
  </w:style>
  <w:style w:type="character" w:customStyle="1" w:styleId="CommentTextChar">
    <w:name w:val="Comment Text Char"/>
    <w:basedOn w:val="DefaultParagraphFont"/>
    <w:link w:val="CommentText"/>
    <w:rsid w:val="00AE6F65"/>
    <w:rPr>
      <w:rFonts w:ascii="Letter Gothic" w:hAnsi="Letter Gothic"/>
    </w:rPr>
  </w:style>
  <w:style w:type="paragraph" w:styleId="CommentSubject">
    <w:name w:val="annotation subject"/>
    <w:basedOn w:val="CommentText"/>
    <w:next w:val="CommentText"/>
    <w:link w:val="CommentSubjectChar"/>
    <w:semiHidden/>
    <w:unhideWhenUsed/>
    <w:rsid w:val="00AE6F65"/>
    <w:rPr>
      <w:b/>
      <w:bCs/>
    </w:rPr>
  </w:style>
  <w:style w:type="character" w:customStyle="1" w:styleId="CommentSubjectChar">
    <w:name w:val="Comment Subject Char"/>
    <w:basedOn w:val="CommentTextChar"/>
    <w:link w:val="CommentSubject"/>
    <w:semiHidden/>
    <w:rsid w:val="00AE6F65"/>
    <w:rPr>
      <w:rFonts w:ascii="Letter Gothic" w:hAnsi="Letter Gothic"/>
      <w:b/>
      <w:bCs/>
    </w:rPr>
  </w:style>
  <w:style w:type="paragraph" w:styleId="ListParagraph">
    <w:name w:val="List Paragraph"/>
    <w:basedOn w:val="Normal"/>
    <w:uiPriority w:val="34"/>
    <w:qFormat/>
    <w:rsid w:val="006757E4"/>
    <w:pPr>
      <w:spacing w:after="220"/>
      <w:ind w:left="720"/>
    </w:pPr>
  </w:style>
  <w:style w:type="character" w:styleId="Hyperlink">
    <w:name w:val="Hyperlink"/>
    <w:basedOn w:val="DefaultParagraphFont"/>
    <w:unhideWhenUsed/>
    <w:rsid w:val="009B483A"/>
    <w:rPr>
      <w:color w:val="0000FF" w:themeColor="hyperlink"/>
      <w:u w:val="single"/>
    </w:rPr>
  </w:style>
  <w:style w:type="paragraph" w:styleId="FootnoteText">
    <w:name w:val="footnote text"/>
    <w:basedOn w:val="Normal"/>
    <w:link w:val="FootnoteTextChar"/>
    <w:semiHidden/>
    <w:unhideWhenUsed/>
    <w:rsid w:val="009B483A"/>
  </w:style>
  <w:style w:type="character" w:customStyle="1" w:styleId="FootnoteTextChar">
    <w:name w:val="Footnote Text Char"/>
    <w:basedOn w:val="DefaultParagraphFont"/>
    <w:link w:val="FootnoteText"/>
    <w:semiHidden/>
    <w:rsid w:val="009B483A"/>
    <w:rPr>
      <w:rFonts w:ascii="Letter Gothic" w:hAnsi="Letter Gothic"/>
    </w:rPr>
  </w:style>
  <w:style w:type="character" w:styleId="FootnoteReference">
    <w:name w:val="footnote reference"/>
    <w:basedOn w:val="DefaultParagraphFont"/>
    <w:semiHidden/>
    <w:unhideWhenUsed/>
    <w:rsid w:val="009B483A"/>
    <w:rPr>
      <w:vertAlign w:val="superscript"/>
    </w:rPr>
  </w:style>
  <w:style w:type="paragraph" w:styleId="Revision">
    <w:name w:val="Revision"/>
    <w:hidden/>
    <w:uiPriority w:val="99"/>
    <w:semiHidden/>
    <w:rsid w:val="00BD492A"/>
    <w:rPr>
      <w:rFonts w:ascii="Letter Gothic" w:hAnsi="Letter Gothic"/>
    </w:rPr>
  </w:style>
  <w:style w:type="paragraph" w:customStyle="1" w:styleId="InspectionManual">
    <w:name w:val="Inspection Manual"/>
    <w:basedOn w:val="Normal"/>
    <w:link w:val="InspectionManualChar"/>
    <w:rsid w:val="002513AC"/>
    <w:pPr>
      <w:ind w:firstLine="720"/>
      <w:jc w:val="center"/>
    </w:pPr>
    <w:rPr>
      <w:b/>
      <w:sz w:val="38"/>
    </w:rPr>
  </w:style>
  <w:style w:type="character" w:customStyle="1" w:styleId="InspectionManualChar">
    <w:name w:val="Inspection Manual Char"/>
    <w:basedOn w:val="DefaultParagraphFont"/>
    <w:link w:val="InspectionManual"/>
    <w:rsid w:val="002513AC"/>
    <w:rPr>
      <w:rFonts w:ascii="Arial" w:hAnsi="Arial"/>
      <w:b/>
      <w:sz w:val="38"/>
      <w:szCs w:val="24"/>
    </w:rPr>
  </w:style>
  <w:style w:type="character" w:styleId="FollowedHyperlink">
    <w:name w:val="FollowedHyperlink"/>
    <w:basedOn w:val="DefaultParagraphFont"/>
    <w:semiHidden/>
    <w:unhideWhenUsed/>
    <w:rsid w:val="00254C85"/>
    <w:rPr>
      <w:color w:val="800080" w:themeColor="followedHyperlink"/>
      <w:u w:val="single"/>
    </w:rPr>
  </w:style>
  <w:style w:type="paragraph" w:customStyle="1" w:styleId="Header01">
    <w:name w:val="Header 01"/>
    <w:basedOn w:val="Normal"/>
    <w:link w:val="Header01Char"/>
    <w:rsid w:val="00FB265B"/>
    <w:pPr>
      <w:tabs>
        <w:tab w:val="left" w:pos="274"/>
        <w:tab w:val="left" w:pos="806"/>
        <w:tab w:val="left" w:pos="1440"/>
        <w:tab w:val="left" w:pos="2074"/>
        <w:tab w:val="left" w:pos="2707"/>
      </w:tabs>
      <w:outlineLvl w:val="0"/>
    </w:pPr>
    <w:rPr>
      <w:sz w:val="24"/>
    </w:rPr>
  </w:style>
  <w:style w:type="character" w:customStyle="1" w:styleId="Header01Char">
    <w:name w:val="Header 01 Char"/>
    <w:basedOn w:val="DefaultParagraphFont"/>
    <w:link w:val="Header01"/>
    <w:rsid w:val="00FB265B"/>
    <w:rPr>
      <w:rFonts w:ascii="Arial" w:hAnsi="Arial" w:cs="Arial"/>
      <w:sz w:val="24"/>
      <w:szCs w:val="24"/>
    </w:rPr>
  </w:style>
  <w:style w:type="character" w:customStyle="1" w:styleId="Header02Char">
    <w:name w:val="Header 02 Char"/>
    <w:basedOn w:val="DefaultParagraphFont"/>
    <w:link w:val="Header02"/>
    <w:rsid w:val="00FB265B"/>
    <w:rPr>
      <w:rFonts w:ascii="Arial" w:hAnsi="Arial" w:cs="Arial"/>
      <w:sz w:val="24"/>
      <w:szCs w:val="24"/>
      <w:u w:val="single"/>
    </w:rPr>
  </w:style>
  <w:style w:type="paragraph" w:customStyle="1" w:styleId="Header02">
    <w:name w:val="Header 02"/>
    <w:basedOn w:val="Normal"/>
    <w:link w:val="Header02Char"/>
    <w:rsid w:val="00FB265B"/>
    <w:pPr>
      <w:tabs>
        <w:tab w:val="left" w:pos="274"/>
        <w:tab w:val="left" w:pos="806"/>
        <w:tab w:val="left" w:pos="1440"/>
        <w:tab w:val="left" w:pos="2074"/>
        <w:tab w:val="left" w:pos="2707"/>
      </w:tabs>
      <w:outlineLvl w:val="1"/>
    </w:pPr>
    <w:rPr>
      <w:sz w:val="24"/>
      <w:u w:val="single"/>
    </w:rPr>
  </w:style>
  <w:style w:type="paragraph" w:customStyle="1" w:styleId="Lettered">
    <w:name w:val="Lettered"/>
    <w:basedOn w:val="Normal"/>
    <w:rsid w:val="00FB265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jc w:val="both"/>
    </w:pPr>
    <w:rPr>
      <w:sz w:val="24"/>
    </w:rPr>
  </w:style>
  <w:style w:type="paragraph" w:customStyle="1" w:styleId="Default">
    <w:name w:val="Default"/>
    <w:rsid w:val="005E4F42"/>
    <w:pPr>
      <w:autoSpaceDE w:val="0"/>
      <w:autoSpaceDN w:val="0"/>
      <w:adjustRightInd w:val="0"/>
    </w:pPr>
    <w:rPr>
      <w:color w:val="000000"/>
      <w:sz w:val="24"/>
    </w:rPr>
  </w:style>
  <w:style w:type="character" w:styleId="UnresolvedMention">
    <w:name w:val="Unresolved Mention"/>
    <w:basedOn w:val="DefaultParagraphFont"/>
    <w:uiPriority w:val="99"/>
    <w:semiHidden/>
    <w:unhideWhenUsed/>
    <w:rsid w:val="00B57271"/>
    <w:rPr>
      <w:color w:val="808080"/>
      <w:shd w:val="clear" w:color="auto" w:fill="E6E6E6"/>
    </w:rPr>
  </w:style>
  <w:style w:type="paragraph" w:styleId="BodyText">
    <w:name w:val="Body Text"/>
    <w:link w:val="BodyTextChar"/>
    <w:rsid w:val="00164499"/>
    <w:pPr>
      <w:spacing w:after="220"/>
    </w:pPr>
    <w:rPr>
      <w:rFonts w:eastAsiaTheme="minorHAnsi"/>
    </w:rPr>
  </w:style>
  <w:style w:type="character" w:customStyle="1" w:styleId="BodyTextChar">
    <w:name w:val="Body Text Char"/>
    <w:basedOn w:val="DefaultParagraphFont"/>
    <w:link w:val="BodyText"/>
    <w:rsid w:val="00164499"/>
    <w:rPr>
      <w:rFonts w:eastAsiaTheme="minorHAnsi"/>
    </w:rPr>
  </w:style>
  <w:style w:type="paragraph" w:customStyle="1" w:styleId="Applicability">
    <w:name w:val="Applicability"/>
    <w:basedOn w:val="BodyText"/>
    <w:qFormat/>
    <w:rsid w:val="00164499"/>
    <w:pPr>
      <w:spacing w:before="440"/>
      <w:ind w:left="2160" w:hanging="2160"/>
    </w:pPr>
  </w:style>
  <w:style w:type="paragraph" w:customStyle="1" w:styleId="attachmenttitle">
    <w:name w:val="attachment title"/>
    <w:next w:val="BodyText"/>
    <w:qFormat/>
    <w:rsid w:val="00164499"/>
    <w:pPr>
      <w:keepNext/>
      <w:keepLines/>
      <w:widowControl w:val="0"/>
      <w:spacing w:after="220"/>
      <w:jc w:val="center"/>
      <w:outlineLvl w:val="0"/>
    </w:pPr>
  </w:style>
  <w:style w:type="paragraph" w:customStyle="1" w:styleId="BodyText-table">
    <w:name w:val="Body Text - table"/>
    <w:qFormat/>
    <w:rsid w:val="00164499"/>
    <w:rPr>
      <w:rFonts w:eastAsiaTheme="minorHAnsi" w:cstheme="minorBidi"/>
    </w:rPr>
  </w:style>
  <w:style w:type="paragraph" w:styleId="BodyText2">
    <w:name w:val="Body Text 2"/>
    <w:link w:val="BodyText2Char"/>
    <w:rsid w:val="00164499"/>
    <w:pPr>
      <w:spacing w:after="220"/>
      <w:ind w:left="720" w:hanging="720"/>
    </w:pPr>
    <w:rPr>
      <w:rFonts w:eastAsiaTheme="majorEastAsia" w:cstheme="majorBidi"/>
    </w:rPr>
  </w:style>
  <w:style w:type="character" w:customStyle="1" w:styleId="BodyText2Char">
    <w:name w:val="Body Text 2 Char"/>
    <w:basedOn w:val="DefaultParagraphFont"/>
    <w:link w:val="BodyText2"/>
    <w:rsid w:val="00164499"/>
    <w:rPr>
      <w:rFonts w:eastAsiaTheme="majorEastAsia" w:cstheme="majorBidi"/>
    </w:rPr>
  </w:style>
  <w:style w:type="paragraph" w:styleId="BodyText3">
    <w:name w:val="Body Text 3"/>
    <w:basedOn w:val="BodyText"/>
    <w:link w:val="BodyText3Char"/>
    <w:rsid w:val="00164499"/>
    <w:pPr>
      <w:ind w:left="720"/>
    </w:pPr>
    <w:rPr>
      <w:rFonts w:eastAsiaTheme="majorEastAsia" w:cstheme="majorBidi"/>
    </w:rPr>
  </w:style>
  <w:style w:type="character" w:customStyle="1" w:styleId="BodyText3Char">
    <w:name w:val="Body Text 3 Char"/>
    <w:basedOn w:val="DefaultParagraphFont"/>
    <w:link w:val="BodyText3"/>
    <w:rsid w:val="00164499"/>
    <w:rPr>
      <w:rFonts w:eastAsiaTheme="majorEastAsia" w:cstheme="majorBidi"/>
    </w:rPr>
  </w:style>
  <w:style w:type="character" w:customStyle="1" w:styleId="Commitment">
    <w:name w:val="Commitment"/>
    <w:basedOn w:val="BodyTextChar"/>
    <w:uiPriority w:val="1"/>
    <w:qFormat/>
    <w:rsid w:val="00164499"/>
    <w:rPr>
      <w:rFonts w:ascii="Arial" w:eastAsiaTheme="minorHAnsi" w:hAnsi="Arial" w:cs="Arial"/>
      <w:i/>
      <w:iCs/>
    </w:rPr>
  </w:style>
  <w:style w:type="paragraph" w:customStyle="1" w:styleId="CornerstoneBases">
    <w:name w:val="Cornerstone / Bases"/>
    <w:basedOn w:val="BodyText"/>
    <w:qFormat/>
    <w:rsid w:val="00164499"/>
    <w:pPr>
      <w:ind w:left="2160" w:hanging="2160"/>
    </w:pPr>
  </w:style>
  <w:style w:type="paragraph" w:customStyle="1" w:styleId="EffectiveDate">
    <w:name w:val="Effective Date"/>
    <w:next w:val="BodyText"/>
    <w:qFormat/>
    <w:rsid w:val="00164499"/>
    <w:pPr>
      <w:spacing w:before="220" w:after="440"/>
      <w:jc w:val="center"/>
    </w:pPr>
  </w:style>
  <w:style w:type="paragraph" w:customStyle="1" w:styleId="END">
    <w:name w:val="END"/>
    <w:next w:val="BodyText"/>
    <w:qFormat/>
    <w:rsid w:val="00164499"/>
    <w:pPr>
      <w:autoSpaceDE w:val="0"/>
      <w:autoSpaceDN w:val="0"/>
      <w:adjustRightInd w:val="0"/>
      <w:spacing w:before="440" w:after="440"/>
      <w:jc w:val="center"/>
    </w:pPr>
  </w:style>
  <w:style w:type="character" w:customStyle="1" w:styleId="Heading1Char">
    <w:name w:val="Heading 1 Char"/>
    <w:basedOn w:val="DefaultParagraphFont"/>
    <w:link w:val="Heading1"/>
    <w:rsid w:val="00164499"/>
    <w:rPr>
      <w:rFonts w:eastAsiaTheme="majorEastAsia" w:cstheme="majorBidi"/>
      <w:caps/>
    </w:rPr>
  </w:style>
  <w:style w:type="character" w:customStyle="1" w:styleId="Heading2Char">
    <w:name w:val="Heading 2 Char"/>
    <w:basedOn w:val="DefaultParagraphFont"/>
    <w:link w:val="Heading2"/>
    <w:rsid w:val="00164499"/>
    <w:rPr>
      <w:rFonts w:eastAsiaTheme="majorEastAsia" w:cstheme="majorBidi"/>
    </w:rPr>
  </w:style>
  <w:style w:type="character" w:customStyle="1" w:styleId="Heading3Char">
    <w:name w:val="Heading 3 Char"/>
    <w:basedOn w:val="DefaultParagraphFont"/>
    <w:link w:val="Heading3"/>
    <w:rsid w:val="00164499"/>
    <w:rPr>
      <w:rFonts w:eastAsiaTheme="majorEastAsia" w:cstheme="majorBidi"/>
    </w:rPr>
  </w:style>
  <w:style w:type="character" w:customStyle="1" w:styleId="Heading4Char">
    <w:name w:val="Heading 4 Char"/>
    <w:basedOn w:val="DefaultParagraphFont"/>
    <w:link w:val="Heading4"/>
    <w:uiPriority w:val="9"/>
    <w:semiHidden/>
    <w:rsid w:val="00164499"/>
    <w:rPr>
      <w:rFonts w:asciiTheme="majorHAnsi" w:eastAsiaTheme="majorEastAsia" w:hAnsiTheme="majorHAnsi" w:cstheme="majorBidi"/>
      <w:iCs/>
    </w:rPr>
  </w:style>
  <w:style w:type="table" w:customStyle="1" w:styleId="IM">
    <w:name w:val="IM"/>
    <w:basedOn w:val="TableNormal"/>
    <w:uiPriority w:val="99"/>
    <w:rsid w:val="00164499"/>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next w:val="Title"/>
    <w:rsid w:val="00164499"/>
    <w:pPr>
      <w:widowControl w:val="0"/>
      <w:pBdr>
        <w:top w:val="single" w:sz="8" w:space="3" w:color="auto"/>
        <w:bottom w:val="single" w:sz="8" w:space="3" w:color="auto"/>
      </w:pBdr>
      <w:spacing w:after="220"/>
      <w:jc w:val="center"/>
    </w:pPr>
    <w:rPr>
      <w:rFonts w:eastAsiaTheme="minorHAnsi"/>
      <w:iCs/>
      <w:caps/>
    </w:rPr>
  </w:style>
  <w:style w:type="paragraph" w:styleId="Title">
    <w:name w:val="Title"/>
    <w:next w:val="BodyText"/>
    <w:link w:val="TitleChar"/>
    <w:qFormat/>
    <w:rsid w:val="00164499"/>
    <w:pPr>
      <w:spacing w:before="220" w:after="220"/>
      <w:jc w:val="center"/>
    </w:pPr>
  </w:style>
  <w:style w:type="character" w:customStyle="1" w:styleId="TitleChar">
    <w:name w:val="Title Char"/>
    <w:basedOn w:val="DefaultParagraphFont"/>
    <w:link w:val="Title"/>
    <w:rsid w:val="00164499"/>
  </w:style>
  <w:style w:type="paragraph" w:customStyle="1" w:styleId="NRCINSPECTIONMANUAL">
    <w:name w:val="NRC INSPECTION MANUAL"/>
    <w:next w:val="BodyText"/>
    <w:link w:val="NRCINSPECTIONMANUALChar"/>
    <w:qFormat/>
    <w:rsid w:val="00164499"/>
    <w:pPr>
      <w:tabs>
        <w:tab w:val="center" w:pos="4680"/>
        <w:tab w:val="right" w:pos="9360"/>
      </w:tabs>
      <w:spacing w:after="220"/>
    </w:pPr>
    <w:rPr>
      <w:rFonts w:eastAsiaTheme="minorHAnsi"/>
      <w:sz w:val="20"/>
    </w:rPr>
  </w:style>
  <w:style w:type="character" w:customStyle="1" w:styleId="NRCINSPECTIONMANUALChar">
    <w:name w:val="NRC INSPECTION MANUAL Char"/>
    <w:basedOn w:val="DefaultParagraphFont"/>
    <w:link w:val="NRCINSPECTIONMANUAL"/>
    <w:rsid w:val="00164499"/>
    <w:rPr>
      <w:rFonts w:eastAsiaTheme="minorHAnsi"/>
      <w:sz w:val="20"/>
    </w:rPr>
  </w:style>
  <w:style w:type="paragraph" w:customStyle="1" w:styleId="Requirement">
    <w:name w:val="Requirement"/>
    <w:basedOn w:val="BodyText3"/>
    <w:qFormat/>
    <w:rsid w:val="00164499"/>
    <w:pPr>
      <w:keepNext/>
    </w:pPr>
    <w:rPr>
      <w:b/>
      <w:bCs/>
    </w:rPr>
  </w:style>
  <w:style w:type="paragraph" w:customStyle="1" w:styleId="SpecificGuidance">
    <w:name w:val="Specific Guidance"/>
    <w:basedOn w:val="BodyText3"/>
    <w:qFormat/>
    <w:rsid w:val="00164499"/>
    <w:pPr>
      <w:keepNext/>
    </w:pPr>
    <w:rPr>
      <w:u w:val="single"/>
    </w:rPr>
  </w:style>
  <w:style w:type="paragraph" w:styleId="ListBullet3">
    <w:name w:val="List Bullet 3"/>
    <w:basedOn w:val="Normal"/>
    <w:unhideWhenUsed/>
    <w:rsid w:val="00A5752C"/>
    <w:pPr>
      <w:numPr>
        <w:numId w:val="32"/>
      </w:numPr>
      <w:spacing w:after="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594462">
      <w:bodyDiv w:val="1"/>
      <w:marLeft w:val="0"/>
      <w:marRight w:val="0"/>
      <w:marTop w:val="0"/>
      <w:marBottom w:val="0"/>
      <w:divBdr>
        <w:top w:val="none" w:sz="0" w:space="0" w:color="auto"/>
        <w:left w:val="none" w:sz="0" w:space="0" w:color="auto"/>
        <w:bottom w:val="none" w:sz="0" w:space="0" w:color="auto"/>
        <w:right w:val="none" w:sz="0" w:space="0" w:color="auto"/>
      </w:divBdr>
    </w:div>
    <w:div w:id="1704944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nternal.nrc.gov/policy/directives/toc/md8.3.htm" TargetMode="External"/><Relationship Id="rId18" Type="http://schemas.openxmlformats.org/officeDocument/2006/relationships/footer" Target="footer2.xml"/><Relationship Id="rId26" Type="http://schemas.openxmlformats.org/officeDocument/2006/relationships/hyperlink" Target="http://pbadupws.nrc.gov/docs/ML0802/ML080280581.pdf" TargetMode="Externa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hyperlink" Target="https://adamsxt.nrc.gov/idmws/ViewDocByAccession.asp?AccessionNumber=ML24116A186" TargetMode="External"/><Relationship Id="rId7" Type="http://schemas.openxmlformats.org/officeDocument/2006/relationships/settings" Target="settings.xml"/><Relationship Id="rId12" Type="http://schemas.openxmlformats.org/officeDocument/2006/relationships/hyperlink" Target="https://www.nrc.gov/reading-rm/doc-collections/nuregs/staff/sr1022/" TargetMode="External"/><Relationship Id="rId17" Type="http://schemas.openxmlformats.org/officeDocument/2006/relationships/oleObject" Target="embeddings/Microsoft_Visio_2003-2010_Drawing.vsd"/><Relationship Id="rId25" Type="http://schemas.openxmlformats.org/officeDocument/2006/relationships/hyperlink" Target="https://nrodrp.nrc.gov/idmws/ViewDocByAccession.asp?AccessionNumber=ML061770161" TargetMode="External"/><Relationship Id="rId33" Type="http://schemas.openxmlformats.org/officeDocument/2006/relationships/hyperlink" Target="https://nrodrp.nrc.gov/idmws/ViewDocByAccession.asp?AccessionNumber=ML18190A008"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1.emf"/><Relationship Id="rId20" Type="http://schemas.openxmlformats.org/officeDocument/2006/relationships/hyperlink" Target="http://www.internal.nrc.gov/policy/directives/toc/md8.3.htm" TargetMode="External"/><Relationship Id="rId29" Type="http://schemas.openxmlformats.org/officeDocument/2006/relationships/hyperlink" Target="http://adamswebsearch2.nrc.gov/idmws/ViewDocByAccession.asp?AccessionNumber=ML11178A32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nternal.nrc.gov/policy/directives/toc/md8.3.htm" TargetMode="External"/><Relationship Id="rId24" Type="http://schemas.openxmlformats.org/officeDocument/2006/relationships/hyperlink" Target="http://pbadupws.nrc.gov/docs/ML0619/ML061920454.pdf" TargetMode="External"/><Relationship Id="rId32" Type="http://schemas.openxmlformats.org/officeDocument/2006/relationships/hyperlink" Target="http://pbadupws.nrc.gov/docs/ML1812/ML18122A142.pdf"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s://nrodrp.nrc.gov/idmws/ViewDocByAccession.asp?AccessionNumber=ML061570089" TargetMode="External"/><Relationship Id="rId28" Type="http://schemas.openxmlformats.org/officeDocument/2006/relationships/hyperlink" Target="http://pbadupws.nrc.gov/docs/ML1028/ML102810102.pdf" TargetMode="External"/><Relationship Id="rId36"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hyperlink" Target="https://nrodrp.nrc.gov/idmws/ViewDocByAccession.asp?AccessionNumber=ML15349A022"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nrc.gov/reading-rm/doc-collections/nuregs/staff/sr1022/" TargetMode="External"/><Relationship Id="rId22" Type="http://schemas.openxmlformats.org/officeDocument/2006/relationships/hyperlink" Target="http://pbadupws.nrc.gov/docs/ML0615/ML061560504.pdf" TargetMode="External"/><Relationship Id="rId27" Type="http://schemas.openxmlformats.org/officeDocument/2006/relationships/hyperlink" Target="http://pbadupws.nrc.gov/docs/ML0936/ML093620322.pdf" TargetMode="External"/><Relationship Id="rId30" Type="http://schemas.openxmlformats.org/officeDocument/2006/relationships/hyperlink" Target="http://pbadupws.nrc.gov/docs/ML1532/ML15322A151.pdf" TargetMode="External"/><Relationship Id="rId35" Type="http://schemas.openxmlformats.org/officeDocument/2006/relationships/hyperlink" Target="https://adamsxt.nrc.gov/idmws/ViewDocByAccession.asp?AccessionNumber=ML24116A18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d536709-b854-4f3b-a247-393f1123cff3">
      <Terms xmlns="http://schemas.microsoft.com/office/infopath/2007/PartnerControls"/>
    </lcf76f155ced4ddcb4097134ff3c332f>
    <TaxCatchAll xmlns="4ebc427b-1bcf-4856-a750-efc6bf2bcca6" xsi:nil="true"/>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6" ma:contentTypeDescription="Create a new document." ma:contentTypeScope="" ma:versionID="6c3e2e2c3b8dc431d14ba886372aba1f">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401cbd4cedfced20783e5b8ad2d5b808"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36f26c1-4773-4e55-850a-517a34df1278"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0158229-30c1-4096-abe4-ff67092135a0}" ma:internalName="TaxCatchAll" ma:showField="CatchAllData" ma:web="4ebc427b-1bcf-4856-a750-efc6bf2bcc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A320555-7705-41A5-A863-C8AE9D054869}">
  <ds:schemaRefs>
    <ds:schemaRef ds:uri="http://schemas.openxmlformats.org/officeDocument/2006/bibliography"/>
  </ds:schemaRefs>
</ds:datastoreItem>
</file>

<file path=customXml/itemProps2.xml><?xml version="1.0" encoding="utf-8"?>
<ds:datastoreItem xmlns:ds="http://schemas.openxmlformats.org/officeDocument/2006/customXml" ds:itemID="{D8AFCCB3-96EC-4EEA-AE41-BAB22423483E}">
  <ds:schemaRefs>
    <ds:schemaRef ds:uri="http://schemas.microsoft.com/office/2006/metadata/properties"/>
    <ds:schemaRef ds:uri="http://schemas.microsoft.com/office/infopath/2007/PartnerControls"/>
    <ds:schemaRef ds:uri="bd536709-b854-4f3b-a247-393f1123cff3"/>
    <ds:schemaRef ds:uri="4ebc427b-1bcf-4856-a750-efc6bf2bcca6"/>
    <ds:schemaRef ds:uri="http://schemas.microsoft.com/sharepoint/v3"/>
  </ds:schemaRefs>
</ds:datastoreItem>
</file>

<file path=customXml/itemProps3.xml><?xml version="1.0" encoding="utf-8"?>
<ds:datastoreItem xmlns:ds="http://schemas.openxmlformats.org/officeDocument/2006/customXml" ds:itemID="{AFDFC12E-3981-4E6E-986A-FAD34D91EDF9}">
  <ds:schemaRefs>
    <ds:schemaRef ds:uri="http://schemas.microsoft.com/sharepoint/v3/contenttype/forms"/>
  </ds:schemaRefs>
</ds:datastoreItem>
</file>

<file path=customXml/itemProps4.xml><?xml version="1.0" encoding="utf-8"?>
<ds:datastoreItem xmlns:ds="http://schemas.openxmlformats.org/officeDocument/2006/customXml" ds:itemID="{1A7C0FDB-1319-40B6-B909-54107F3C40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(5)</Template>
  <TotalTime>1</TotalTime>
  <Pages>20</Pages>
  <Words>6548</Words>
  <Characters>37325</Characters>
  <Application>Microsoft Office Word</Application>
  <DocSecurity>2</DocSecurity>
  <Lines>311</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
  <cp:revision>3</cp:revision>
  <dcterms:created xsi:type="dcterms:W3CDTF">2025-09-03T20:20:00Z</dcterms:created>
  <dcterms:modified xsi:type="dcterms:W3CDTF">2025-09-03T20:22:00Z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0x01010029DB37CB91B52542B6AE2623451322B5</vt:lpwstr>
  </property>
</Properties>
</file>